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E05B8" w14:textId="77777777" w:rsidR="003E5CF2" w:rsidRPr="00A570DE" w:rsidRDefault="003E5CF2" w:rsidP="0089523B">
      <w:pPr>
        <w:widowControl w:val="0"/>
        <w:autoSpaceDE w:val="0"/>
        <w:autoSpaceDN w:val="0"/>
        <w:adjustRightInd w:val="0"/>
        <w:spacing w:after="0"/>
        <w:jc w:val="center"/>
        <w:rPr>
          <w:rFonts w:ascii="Times New Roman" w:eastAsia="Times New Roman" w:hAnsi="Times New Roman" w:cs="Times New Roman"/>
          <w:b/>
          <w:sz w:val="28"/>
          <w:szCs w:val="28"/>
          <w:lang w:val="en-US" w:eastAsia="ru-RU"/>
        </w:rPr>
      </w:pPr>
    </w:p>
    <w:p w14:paraId="119A1D5B" w14:textId="49B1B3DD" w:rsidR="0089523B" w:rsidRPr="00770458" w:rsidRDefault="00FE70DB" w:rsidP="0089523B">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770458">
        <w:rPr>
          <w:rFonts w:ascii="Times New Roman" w:eastAsia="Times New Roman" w:hAnsi="Times New Roman" w:cs="Times New Roman"/>
          <w:b/>
          <w:sz w:val="28"/>
          <w:szCs w:val="28"/>
          <w:lang w:eastAsia="ru-RU"/>
        </w:rPr>
        <w:t xml:space="preserve">ДОГОВОР </w:t>
      </w:r>
      <w:r w:rsidR="0089523B" w:rsidRPr="00770458">
        <w:rPr>
          <w:rFonts w:ascii="Times New Roman" w:eastAsia="Times New Roman" w:hAnsi="Times New Roman" w:cs="Times New Roman"/>
          <w:b/>
          <w:caps/>
          <w:sz w:val="28"/>
          <w:szCs w:val="28"/>
          <w:lang w:eastAsia="ru-RU"/>
        </w:rPr>
        <w:t>№</w:t>
      </w:r>
      <w:r w:rsidR="0089523B" w:rsidRPr="00770458">
        <w:rPr>
          <w:rFonts w:ascii="Times New Roman" w:eastAsia="Times New Roman" w:hAnsi="Times New Roman" w:cs="Times New Roman"/>
          <w:b/>
          <w:sz w:val="28"/>
          <w:szCs w:val="28"/>
          <w:lang w:eastAsia="ru-RU"/>
        </w:rPr>
        <w:t xml:space="preserve"> </w:t>
      </w:r>
      <w:r w:rsidR="004F3786" w:rsidRPr="00770458">
        <w:rPr>
          <w:rFonts w:ascii="Times New Roman" w:eastAsia="Times New Roman" w:hAnsi="Times New Roman" w:cs="Times New Roman"/>
          <w:b/>
          <w:sz w:val="28"/>
          <w:szCs w:val="28"/>
          <w:lang w:eastAsia="ru-RU"/>
        </w:rPr>
        <w:t>_________</w:t>
      </w:r>
    </w:p>
    <w:p w14:paraId="519CF6E3" w14:textId="691715DE" w:rsidR="00051A7B" w:rsidRPr="00E529FE" w:rsidRDefault="007543DA" w:rsidP="00E529FE">
      <w:pPr>
        <w:widowControl w:val="0"/>
        <w:spacing w:line="240" w:lineRule="auto"/>
        <w:jc w:val="center"/>
        <w:rPr>
          <w:rFonts w:ascii="Times New Roman" w:hAnsi="Times New Roman" w:cs="Times New Roman"/>
          <w:sz w:val="28"/>
          <w:szCs w:val="28"/>
        </w:rPr>
      </w:pPr>
      <w:bookmarkStart w:id="0" w:name="Par688"/>
      <w:bookmarkStart w:id="1" w:name="_Hlk120809486"/>
      <w:bookmarkEnd w:id="0"/>
      <w:r w:rsidRPr="00770458">
        <w:rPr>
          <w:rFonts w:ascii="Times New Roman" w:eastAsia="Times New Roman" w:hAnsi="Times New Roman" w:cs="Times New Roman"/>
          <w:b/>
          <w:color w:val="00000A"/>
          <w:sz w:val="28"/>
          <w:szCs w:val="28"/>
        </w:rPr>
        <w:t xml:space="preserve">на оказание </w:t>
      </w:r>
      <w:r w:rsidR="00D44F8C" w:rsidRPr="00770458">
        <w:rPr>
          <w:rFonts w:ascii="Times New Roman" w:eastAsia="Times New Roman" w:hAnsi="Times New Roman" w:cs="Times New Roman"/>
          <w:b/>
          <w:color w:val="00000A"/>
          <w:sz w:val="28"/>
          <w:szCs w:val="28"/>
        </w:rPr>
        <w:t>автотранспортных</w:t>
      </w:r>
      <w:r w:rsidRPr="00770458">
        <w:rPr>
          <w:rFonts w:ascii="Times New Roman" w:eastAsia="Times New Roman" w:hAnsi="Times New Roman" w:cs="Times New Roman"/>
          <w:b/>
          <w:color w:val="00000A"/>
          <w:sz w:val="28"/>
          <w:szCs w:val="28"/>
        </w:rPr>
        <w:t xml:space="preserve"> услуг для нужд АНО «Учебно-методический центр военно-патриотического воспитания молод</w:t>
      </w:r>
      <w:r w:rsidR="00D44F8C" w:rsidRPr="00770458">
        <w:rPr>
          <w:rFonts w:ascii="Times New Roman" w:eastAsia="Times New Roman" w:hAnsi="Times New Roman" w:cs="Times New Roman"/>
          <w:b/>
          <w:color w:val="00000A"/>
          <w:sz w:val="28"/>
          <w:szCs w:val="28"/>
        </w:rPr>
        <w:t>ё</w:t>
      </w:r>
      <w:r w:rsidRPr="00770458">
        <w:rPr>
          <w:rFonts w:ascii="Times New Roman" w:eastAsia="Times New Roman" w:hAnsi="Times New Roman" w:cs="Times New Roman"/>
          <w:b/>
          <w:color w:val="00000A"/>
          <w:sz w:val="28"/>
          <w:szCs w:val="28"/>
        </w:rPr>
        <w:t>жи «АВАНГАРД»</w:t>
      </w:r>
    </w:p>
    <w:bookmarkEnd w:id="1"/>
    <w:p w14:paraId="69596C6F" w14:textId="77777777" w:rsidR="00A570DE" w:rsidRPr="00770458" w:rsidRDefault="00A570DE" w:rsidP="00175EFB">
      <w:pPr>
        <w:pStyle w:val="Standard"/>
        <w:spacing w:line="276" w:lineRule="auto"/>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10"/>
      </w:tblGrid>
      <w:tr w:rsidR="00FE70DB" w:rsidRPr="00F6071F" w14:paraId="49E90CF4" w14:textId="77777777" w:rsidTr="002273AE">
        <w:tc>
          <w:tcPr>
            <w:tcW w:w="5068" w:type="dxa"/>
          </w:tcPr>
          <w:p w14:paraId="3F207349" w14:textId="77777777" w:rsidR="00FE70DB" w:rsidRPr="00770458" w:rsidRDefault="00FE70DB" w:rsidP="002273AE">
            <w:pPr>
              <w:spacing w:line="276" w:lineRule="auto"/>
              <w:rPr>
                <w:rFonts w:ascii="Times New Roman" w:hAnsi="Times New Roman" w:cs="Times New Roman"/>
                <w:sz w:val="28"/>
                <w:szCs w:val="28"/>
              </w:rPr>
            </w:pPr>
            <w:r w:rsidRPr="00770458">
              <w:rPr>
                <w:rFonts w:ascii="Times New Roman" w:hAnsi="Times New Roman" w:cs="Times New Roman"/>
                <w:color w:val="000000"/>
                <w:sz w:val="28"/>
                <w:szCs w:val="28"/>
              </w:rPr>
              <w:t>Московская область</w:t>
            </w:r>
          </w:p>
        </w:tc>
        <w:tc>
          <w:tcPr>
            <w:tcW w:w="5069" w:type="dxa"/>
          </w:tcPr>
          <w:p w14:paraId="5AF37C01" w14:textId="142D8300" w:rsidR="00FE70DB" w:rsidRPr="00770458" w:rsidRDefault="00FE70DB" w:rsidP="004F3786">
            <w:pPr>
              <w:spacing w:line="276" w:lineRule="auto"/>
              <w:jc w:val="right"/>
              <w:rPr>
                <w:rFonts w:ascii="Times New Roman" w:hAnsi="Times New Roman" w:cs="Times New Roman"/>
                <w:sz w:val="28"/>
                <w:szCs w:val="28"/>
              </w:rPr>
            </w:pPr>
            <w:r w:rsidRPr="00770458">
              <w:rPr>
                <w:rFonts w:ascii="Times New Roman" w:eastAsia="Times New Roman" w:hAnsi="Times New Roman" w:cs="Times New Roman"/>
                <w:sz w:val="28"/>
                <w:szCs w:val="28"/>
              </w:rPr>
              <w:t>«</w:t>
            </w:r>
            <w:r w:rsidR="004F3786" w:rsidRPr="00770458">
              <w:rPr>
                <w:rFonts w:ascii="Times New Roman" w:eastAsia="Times New Roman" w:hAnsi="Times New Roman" w:cs="Times New Roman"/>
                <w:sz w:val="28"/>
                <w:szCs w:val="28"/>
              </w:rPr>
              <w:t>__</w:t>
            </w:r>
            <w:proofErr w:type="gramStart"/>
            <w:r w:rsidR="004F3786" w:rsidRPr="00770458">
              <w:rPr>
                <w:rFonts w:ascii="Times New Roman" w:eastAsia="Times New Roman" w:hAnsi="Times New Roman" w:cs="Times New Roman"/>
                <w:sz w:val="28"/>
                <w:szCs w:val="28"/>
              </w:rPr>
              <w:t>_</w:t>
            </w:r>
            <w:r w:rsidRPr="00770458">
              <w:rPr>
                <w:rFonts w:ascii="Times New Roman" w:eastAsia="Times New Roman" w:hAnsi="Times New Roman" w:cs="Times New Roman"/>
                <w:sz w:val="28"/>
                <w:szCs w:val="28"/>
              </w:rPr>
              <w:t>»</w:t>
            </w:r>
            <w:r w:rsidR="004F3786" w:rsidRPr="00770458">
              <w:rPr>
                <w:rFonts w:ascii="Times New Roman" w:eastAsia="Times New Roman" w:hAnsi="Times New Roman" w:cs="Times New Roman"/>
                <w:sz w:val="28"/>
                <w:szCs w:val="28"/>
              </w:rPr>
              <w:t>_</w:t>
            </w:r>
            <w:proofErr w:type="gramEnd"/>
            <w:r w:rsidR="004F3786" w:rsidRPr="00770458">
              <w:rPr>
                <w:rFonts w:ascii="Times New Roman" w:eastAsia="Times New Roman" w:hAnsi="Times New Roman" w:cs="Times New Roman"/>
                <w:sz w:val="28"/>
                <w:szCs w:val="28"/>
              </w:rPr>
              <w:t>_________</w:t>
            </w:r>
            <w:r w:rsidR="00BA06D6" w:rsidRPr="00770458">
              <w:rPr>
                <w:rFonts w:ascii="Times New Roman" w:eastAsia="Times New Roman" w:hAnsi="Times New Roman" w:cs="Times New Roman"/>
                <w:sz w:val="28"/>
                <w:szCs w:val="28"/>
              </w:rPr>
              <w:t xml:space="preserve"> </w:t>
            </w:r>
            <w:r w:rsidRPr="00770458">
              <w:rPr>
                <w:rFonts w:ascii="Times New Roman" w:eastAsia="Times New Roman" w:hAnsi="Times New Roman" w:cs="Times New Roman"/>
                <w:sz w:val="28"/>
                <w:szCs w:val="28"/>
              </w:rPr>
              <w:t>20</w:t>
            </w:r>
            <w:r w:rsidR="004F3786" w:rsidRPr="00770458">
              <w:rPr>
                <w:rFonts w:ascii="Times New Roman" w:eastAsia="Times New Roman" w:hAnsi="Times New Roman" w:cs="Times New Roman"/>
                <w:sz w:val="28"/>
                <w:szCs w:val="28"/>
              </w:rPr>
              <w:t>2</w:t>
            </w:r>
            <w:r w:rsidR="00330AFE">
              <w:rPr>
                <w:rFonts w:ascii="Times New Roman" w:eastAsia="Times New Roman" w:hAnsi="Times New Roman" w:cs="Times New Roman"/>
                <w:sz w:val="28"/>
                <w:szCs w:val="28"/>
              </w:rPr>
              <w:t>2</w:t>
            </w:r>
            <w:r w:rsidRPr="00770458">
              <w:rPr>
                <w:rFonts w:ascii="Times New Roman" w:eastAsia="Times New Roman" w:hAnsi="Times New Roman" w:cs="Times New Roman"/>
                <w:sz w:val="28"/>
                <w:szCs w:val="28"/>
              </w:rPr>
              <w:t xml:space="preserve"> г.</w:t>
            </w:r>
          </w:p>
        </w:tc>
      </w:tr>
    </w:tbl>
    <w:p w14:paraId="44317685" w14:textId="77777777" w:rsidR="00A570DE" w:rsidRPr="00770458" w:rsidRDefault="00A570DE" w:rsidP="00283CD7">
      <w:pPr>
        <w:pStyle w:val="Standard"/>
        <w:spacing w:line="276" w:lineRule="auto"/>
        <w:rPr>
          <w:rFonts w:ascii="Times New Roman" w:eastAsia="Times New Roman" w:hAnsi="Times New Roman" w:cs="Times New Roman"/>
          <w:color w:val="00000A"/>
          <w:sz w:val="28"/>
          <w:szCs w:val="28"/>
        </w:rPr>
      </w:pPr>
    </w:p>
    <w:p w14:paraId="595DA89B" w14:textId="0A4B60E5" w:rsidR="00FE70DB" w:rsidRPr="00770458" w:rsidRDefault="00FE70DB" w:rsidP="00591B3D">
      <w:pPr>
        <w:pStyle w:val="Standard"/>
        <w:ind w:firstLine="709"/>
        <w:jc w:val="both"/>
        <w:rPr>
          <w:rStyle w:val="10"/>
          <w:rFonts w:ascii="Times New Roman" w:hAnsi="Times New Roman" w:cs="Times New Roman"/>
        </w:rPr>
      </w:pPr>
      <w:bookmarkStart w:id="2" w:name="_Hlk88051413"/>
      <w:r w:rsidRPr="00770458">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w:t>
      </w:r>
      <w:r w:rsidR="00D44F8C" w:rsidRPr="00770458">
        <w:rPr>
          <w:rFonts w:ascii="Times New Roman" w:eastAsia="Times New Roman" w:hAnsi="Times New Roman" w:cs="Times New Roman"/>
          <w:bCs/>
          <w:color w:val="00000A"/>
          <w:spacing w:val="-4"/>
          <w:sz w:val="28"/>
          <w:szCs w:val="28"/>
        </w:rPr>
        <w:t>ё</w:t>
      </w:r>
      <w:r w:rsidRPr="00770458">
        <w:rPr>
          <w:rFonts w:ascii="Times New Roman" w:eastAsia="Times New Roman" w:hAnsi="Times New Roman" w:cs="Times New Roman"/>
          <w:bCs/>
          <w:color w:val="00000A"/>
          <w:spacing w:val="-4"/>
          <w:sz w:val="28"/>
          <w:szCs w:val="28"/>
        </w:rPr>
        <w:t>жи «Авангард»</w:t>
      </w:r>
      <w:r w:rsidRPr="00770458">
        <w:rPr>
          <w:rFonts w:ascii="Times New Roman" w:eastAsia="Times New Roman" w:hAnsi="Times New Roman" w:cs="Times New Roman"/>
          <w:color w:val="00000A"/>
          <w:sz w:val="28"/>
          <w:szCs w:val="28"/>
        </w:rPr>
        <w:t xml:space="preserve">, именуемая в дальнейшем «Заказчик», в лице директора </w:t>
      </w:r>
      <w:r w:rsidR="00D44F8C" w:rsidRPr="00770458">
        <w:rPr>
          <w:rFonts w:ascii="Times New Roman" w:eastAsia="Times New Roman" w:hAnsi="Times New Roman" w:cs="Times New Roman"/>
          <w:color w:val="00000A"/>
          <w:sz w:val="28"/>
          <w:szCs w:val="28"/>
        </w:rPr>
        <w:t>Борисовой Дарьи Олеговны</w:t>
      </w:r>
      <w:r w:rsidRPr="00770458">
        <w:rPr>
          <w:rFonts w:ascii="Times New Roman" w:eastAsia="Times New Roman" w:hAnsi="Times New Roman" w:cs="Times New Roman"/>
          <w:color w:val="00000A"/>
          <w:sz w:val="28"/>
          <w:szCs w:val="28"/>
        </w:rPr>
        <w:t>, действующе</w:t>
      </w:r>
      <w:r w:rsidR="00CF6668">
        <w:rPr>
          <w:rFonts w:ascii="Times New Roman" w:eastAsia="Times New Roman" w:hAnsi="Times New Roman" w:cs="Times New Roman"/>
          <w:color w:val="00000A"/>
          <w:sz w:val="28"/>
          <w:szCs w:val="28"/>
        </w:rPr>
        <w:t>й</w:t>
      </w:r>
      <w:r w:rsidRPr="00770458">
        <w:rPr>
          <w:rFonts w:ascii="Times New Roman" w:eastAsia="Times New Roman" w:hAnsi="Times New Roman" w:cs="Times New Roman"/>
          <w:color w:val="00000A"/>
          <w:sz w:val="28"/>
          <w:szCs w:val="28"/>
        </w:rPr>
        <w:t xml:space="preserve"> на основании Устава, с одной стороны, </w:t>
      </w:r>
      <w:r w:rsidRPr="00770458">
        <w:rPr>
          <w:rFonts w:ascii="Times New Roman" w:hAnsi="Times New Roman" w:cs="Times New Roman"/>
          <w:sz w:val="28"/>
          <w:szCs w:val="28"/>
        </w:rPr>
        <w:t>и</w:t>
      </w:r>
      <w:r w:rsidR="00F6071F" w:rsidRPr="00770458">
        <w:rPr>
          <w:rFonts w:ascii="Times New Roman" w:hAnsi="Times New Roman" w:cs="Times New Roman"/>
          <w:sz w:val="28"/>
          <w:szCs w:val="28"/>
        </w:rPr>
        <w:t xml:space="preserve"> </w:t>
      </w:r>
      <w:r w:rsidR="00330AFE">
        <w:rPr>
          <w:rFonts w:ascii="Times New Roman" w:hAnsi="Times New Roman" w:cs="Times New Roman"/>
          <w:sz w:val="28"/>
          <w:szCs w:val="28"/>
        </w:rPr>
        <w:t>___________________________</w:t>
      </w:r>
      <w:r w:rsidR="005D593C" w:rsidRPr="00770458">
        <w:rPr>
          <w:rFonts w:ascii="Times New Roman" w:hAnsi="Times New Roman" w:cs="Times New Roman"/>
          <w:sz w:val="28"/>
          <w:szCs w:val="28"/>
        </w:rPr>
        <w:t>,</w:t>
      </w:r>
      <w:r w:rsidR="00330AFE">
        <w:rPr>
          <w:rFonts w:ascii="Times New Roman" w:hAnsi="Times New Roman" w:cs="Times New Roman"/>
          <w:sz w:val="28"/>
          <w:szCs w:val="28"/>
        </w:rPr>
        <w:t xml:space="preserve"> в лице __________, действующего на основании _______,</w:t>
      </w:r>
      <w:r w:rsidRPr="00770458">
        <w:rPr>
          <w:rFonts w:ascii="Times New Roman" w:hAnsi="Times New Roman" w:cs="Times New Roman"/>
          <w:sz w:val="28"/>
          <w:szCs w:val="28"/>
        </w:rPr>
        <w:t xml:space="preserve"> именуем</w:t>
      </w:r>
      <w:r w:rsidR="00330AFE">
        <w:rPr>
          <w:rFonts w:ascii="Times New Roman" w:hAnsi="Times New Roman" w:cs="Times New Roman"/>
          <w:sz w:val="28"/>
          <w:szCs w:val="28"/>
        </w:rPr>
        <w:t>ый</w:t>
      </w:r>
      <w:r w:rsidRPr="00770458">
        <w:rPr>
          <w:rFonts w:ascii="Times New Roman" w:hAnsi="Times New Roman" w:cs="Times New Roman"/>
          <w:sz w:val="28"/>
          <w:szCs w:val="28"/>
        </w:rPr>
        <w:t xml:space="preserve"> в дальнейшем «Исполнитель», </w:t>
      </w:r>
      <w:r w:rsidRPr="00770458">
        <w:rPr>
          <w:rFonts w:ascii="Times New Roman" w:eastAsia="Times New Roman" w:hAnsi="Times New Roman" w:cs="Times New Roman"/>
          <w:color w:val="00000A"/>
          <w:sz w:val="28"/>
          <w:szCs w:val="28"/>
        </w:rPr>
        <w:t>с другой стороны, вместе именуемые «Стороны»,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w:t>
      </w:r>
      <w:r w:rsidR="006013F7" w:rsidRPr="00770458">
        <w:rPr>
          <w:rFonts w:ascii="Times New Roman" w:eastAsia="Times New Roman" w:hAnsi="Times New Roman" w:cs="Times New Roman"/>
          <w:color w:val="00000A"/>
          <w:sz w:val="28"/>
          <w:szCs w:val="28"/>
        </w:rPr>
        <w:t>ё</w:t>
      </w:r>
      <w:r w:rsidRPr="00770458">
        <w:rPr>
          <w:rFonts w:ascii="Times New Roman" w:eastAsia="Times New Roman" w:hAnsi="Times New Roman" w:cs="Times New Roman"/>
          <w:color w:val="00000A"/>
          <w:sz w:val="28"/>
          <w:szCs w:val="28"/>
        </w:rPr>
        <w:t xml:space="preserve">жи «Авангард», </w:t>
      </w:r>
      <w:r w:rsidRPr="00770458">
        <w:rPr>
          <w:rFonts w:ascii="Times New Roman" w:eastAsia="Times New Roman" w:hAnsi="Times New Roman" w:cs="Times New Roman"/>
          <w:color w:val="00000A"/>
          <w:spacing w:val="-2"/>
          <w:sz w:val="28"/>
          <w:szCs w:val="28"/>
        </w:rPr>
        <w:t>и иных нормативных правов</w:t>
      </w:r>
      <w:r w:rsidR="008577DB" w:rsidRPr="00770458">
        <w:rPr>
          <w:rFonts w:ascii="Times New Roman" w:eastAsia="Times New Roman" w:hAnsi="Times New Roman" w:cs="Times New Roman"/>
          <w:color w:val="00000A"/>
          <w:spacing w:val="-2"/>
          <w:sz w:val="28"/>
          <w:szCs w:val="28"/>
        </w:rPr>
        <w:t xml:space="preserve">ых актов Российской Федерации, </w:t>
      </w:r>
      <w:r w:rsidR="008577DB" w:rsidRPr="00770458">
        <w:rPr>
          <w:rFonts w:ascii="Times New Roman" w:eastAsia="Times New Roman" w:hAnsi="Times New Roman" w:cs="Times New Roman"/>
          <w:spacing w:val="-2"/>
          <w:sz w:val="28"/>
          <w:szCs w:val="28"/>
        </w:rPr>
        <w:t xml:space="preserve">города Москвы и </w:t>
      </w:r>
      <w:r w:rsidRPr="00770458">
        <w:rPr>
          <w:rFonts w:ascii="Times New Roman" w:eastAsia="Times New Roman" w:hAnsi="Times New Roman" w:cs="Times New Roman"/>
          <w:spacing w:val="-2"/>
          <w:sz w:val="28"/>
          <w:szCs w:val="28"/>
        </w:rPr>
        <w:t>Московской области,</w:t>
      </w:r>
      <w:r w:rsidR="008577DB" w:rsidRPr="00770458">
        <w:rPr>
          <w:rStyle w:val="10"/>
          <w:rFonts w:ascii="Times New Roman" w:hAnsi="Times New Roman" w:cs="Times New Roman"/>
          <w:color w:val="auto"/>
        </w:rPr>
        <w:t xml:space="preserve"> </w:t>
      </w:r>
      <w:r w:rsidR="004F3786" w:rsidRPr="00770458">
        <w:rPr>
          <w:rFonts w:ascii="Times New Roman" w:eastAsiaTheme="majorEastAsia" w:hAnsi="Times New Roman" w:cs="Times New Roman"/>
          <w:bCs/>
          <w:sz w:val="28"/>
          <w:szCs w:val="28"/>
        </w:rPr>
        <w:t>по итогам проведенного открытого конкурса (Протокол №</w:t>
      </w:r>
      <w:r w:rsidR="00330AFE">
        <w:rPr>
          <w:rFonts w:ascii="Times New Roman" w:eastAsiaTheme="majorEastAsia" w:hAnsi="Times New Roman" w:cs="Times New Roman"/>
          <w:bCs/>
          <w:sz w:val="28"/>
          <w:szCs w:val="28"/>
        </w:rPr>
        <w:t xml:space="preserve"> __</w:t>
      </w:r>
      <w:r w:rsidR="004F3786" w:rsidRPr="00770458">
        <w:rPr>
          <w:rFonts w:ascii="Times New Roman" w:eastAsiaTheme="majorEastAsia" w:hAnsi="Times New Roman" w:cs="Times New Roman"/>
          <w:bCs/>
          <w:sz w:val="28"/>
          <w:szCs w:val="28"/>
        </w:rPr>
        <w:t xml:space="preserve"> </w:t>
      </w:r>
      <w:r w:rsidR="00F6071F" w:rsidRPr="00770458">
        <w:rPr>
          <w:rFonts w:ascii="Times New Roman" w:eastAsiaTheme="majorEastAsia" w:hAnsi="Times New Roman" w:cs="Times New Roman"/>
          <w:bCs/>
          <w:sz w:val="28"/>
          <w:szCs w:val="28"/>
        </w:rPr>
        <w:t xml:space="preserve"> </w:t>
      </w:r>
      <w:r w:rsidR="004F3786" w:rsidRPr="00770458">
        <w:rPr>
          <w:rFonts w:ascii="Times New Roman" w:eastAsiaTheme="majorEastAsia" w:hAnsi="Times New Roman" w:cs="Times New Roman"/>
          <w:bCs/>
          <w:sz w:val="28"/>
          <w:szCs w:val="28"/>
        </w:rPr>
        <w:t>от «</w:t>
      </w:r>
      <w:r w:rsidR="00330AFE">
        <w:rPr>
          <w:rFonts w:ascii="Times New Roman" w:eastAsiaTheme="majorEastAsia" w:hAnsi="Times New Roman" w:cs="Times New Roman"/>
          <w:bCs/>
          <w:sz w:val="28"/>
          <w:szCs w:val="28"/>
        </w:rPr>
        <w:t>__</w:t>
      </w:r>
      <w:r w:rsidR="004F3786" w:rsidRPr="00770458">
        <w:rPr>
          <w:rFonts w:ascii="Times New Roman" w:eastAsiaTheme="majorEastAsia" w:hAnsi="Times New Roman" w:cs="Times New Roman"/>
          <w:bCs/>
          <w:sz w:val="28"/>
          <w:szCs w:val="28"/>
        </w:rPr>
        <w:t xml:space="preserve">» </w:t>
      </w:r>
      <w:r w:rsidR="00330AFE">
        <w:rPr>
          <w:rFonts w:ascii="Times New Roman" w:eastAsiaTheme="majorEastAsia" w:hAnsi="Times New Roman" w:cs="Times New Roman"/>
          <w:bCs/>
          <w:sz w:val="28"/>
          <w:szCs w:val="28"/>
        </w:rPr>
        <w:t>_____</w:t>
      </w:r>
      <w:r w:rsidR="00217033" w:rsidRPr="00770458">
        <w:rPr>
          <w:rFonts w:ascii="Times New Roman" w:eastAsiaTheme="majorEastAsia" w:hAnsi="Times New Roman" w:cs="Times New Roman"/>
          <w:bCs/>
          <w:sz w:val="28"/>
          <w:szCs w:val="28"/>
        </w:rPr>
        <w:t xml:space="preserve"> </w:t>
      </w:r>
      <w:r w:rsidR="004F3786" w:rsidRPr="00770458">
        <w:rPr>
          <w:rFonts w:ascii="Times New Roman" w:eastAsiaTheme="majorEastAsia" w:hAnsi="Times New Roman" w:cs="Times New Roman"/>
          <w:bCs/>
          <w:sz w:val="28"/>
          <w:szCs w:val="28"/>
        </w:rPr>
        <w:t>20</w:t>
      </w:r>
      <w:r w:rsidR="00F6071F" w:rsidRPr="00770458">
        <w:rPr>
          <w:rFonts w:ascii="Times New Roman" w:eastAsiaTheme="majorEastAsia" w:hAnsi="Times New Roman" w:cs="Times New Roman"/>
          <w:bCs/>
          <w:sz w:val="28"/>
          <w:szCs w:val="28"/>
        </w:rPr>
        <w:t>2</w:t>
      </w:r>
      <w:r w:rsidR="00330AFE">
        <w:rPr>
          <w:rFonts w:ascii="Times New Roman" w:eastAsiaTheme="majorEastAsia" w:hAnsi="Times New Roman" w:cs="Times New Roman"/>
          <w:bCs/>
          <w:sz w:val="28"/>
          <w:szCs w:val="28"/>
        </w:rPr>
        <w:t>2</w:t>
      </w:r>
      <w:r w:rsidR="00217033">
        <w:rPr>
          <w:rFonts w:ascii="Times New Roman" w:eastAsiaTheme="majorEastAsia" w:hAnsi="Times New Roman" w:cs="Times New Roman"/>
          <w:bCs/>
          <w:sz w:val="28"/>
          <w:szCs w:val="28"/>
        </w:rPr>
        <w:t xml:space="preserve"> </w:t>
      </w:r>
      <w:r w:rsidR="004F3786" w:rsidRPr="00770458">
        <w:rPr>
          <w:rFonts w:ascii="Times New Roman" w:eastAsiaTheme="majorEastAsia" w:hAnsi="Times New Roman" w:cs="Times New Roman"/>
          <w:bCs/>
          <w:sz w:val="28"/>
          <w:szCs w:val="28"/>
        </w:rPr>
        <w:t>г.),</w:t>
      </w:r>
      <w:r w:rsidR="004F3786" w:rsidRPr="00770458">
        <w:rPr>
          <w:rFonts w:ascii="Times New Roman" w:eastAsiaTheme="majorEastAsia" w:hAnsi="Times New Roman" w:cs="Times New Roman"/>
          <w:b/>
          <w:bCs/>
          <w:sz w:val="28"/>
          <w:szCs w:val="28"/>
        </w:rPr>
        <w:t xml:space="preserve"> </w:t>
      </w:r>
      <w:r w:rsidRPr="00770458">
        <w:rPr>
          <w:rFonts w:ascii="Times New Roman" w:eastAsia="Times New Roman" w:hAnsi="Times New Roman" w:cs="Times New Roman"/>
          <w:color w:val="00000A"/>
          <w:spacing w:val="-2"/>
          <w:sz w:val="28"/>
          <w:szCs w:val="28"/>
        </w:rPr>
        <w:t>з</w:t>
      </w:r>
      <w:r w:rsidRPr="00770458">
        <w:rPr>
          <w:rFonts w:ascii="Times New Roman" w:eastAsia="Times New Roman" w:hAnsi="Times New Roman" w:cs="Times New Roman"/>
          <w:color w:val="00000A"/>
          <w:sz w:val="28"/>
          <w:szCs w:val="28"/>
        </w:rPr>
        <w:t xml:space="preserve">аключили настоящий </w:t>
      </w:r>
      <w:r w:rsidRPr="00770458">
        <w:rPr>
          <w:rFonts w:ascii="Times New Roman" w:eastAsia="Times New Roman" w:hAnsi="Times New Roman" w:cs="Times New Roman"/>
          <w:bCs/>
          <w:color w:val="00000A"/>
          <w:spacing w:val="-4"/>
          <w:sz w:val="28"/>
          <w:szCs w:val="28"/>
        </w:rPr>
        <w:t>Договор</w:t>
      </w:r>
      <w:r w:rsidRPr="00770458">
        <w:rPr>
          <w:rFonts w:ascii="Times New Roman" w:eastAsia="Times New Roman" w:hAnsi="Times New Roman" w:cs="Times New Roman"/>
          <w:color w:val="00000A"/>
          <w:sz w:val="28"/>
          <w:szCs w:val="28"/>
        </w:rPr>
        <w:t xml:space="preserve"> о нижеследующем:</w:t>
      </w:r>
      <w:bookmarkEnd w:id="2"/>
    </w:p>
    <w:p w14:paraId="791A3AA4" w14:textId="77777777" w:rsidR="00B25BEA" w:rsidRPr="00770458" w:rsidRDefault="00B25BEA" w:rsidP="00591B3D">
      <w:pPr>
        <w:pStyle w:val="Standard"/>
        <w:ind w:firstLine="709"/>
        <w:jc w:val="both"/>
        <w:rPr>
          <w:rFonts w:ascii="Times New Roman" w:eastAsia="Times New Roman" w:hAnsi="Times New Roman" w:cs="Times New Roman"/>
          <w:color w:val="00000A"/>
          <w:sz w:val="28"/>
          <w:szCs w:val="28"/>
        </w:rPr>
      </w:pPr>
    </w:p>
    <w:p w14:paraId="0292277A" w14:textId="14CE35AB"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Предмет </w:t>
      </w:r>
      <w:r w:rsidR="00FE70DB" w:rsidRPr="00770458">
        <w:rPr>
          <w:b/>
          <w:sz w:val="28"/>
          <w:szCs w:val="28"/>
        </w:rPr>
        <w:t>Договор</w:t>
      </w:r>
      <w:r w:rsidRPr="00770458">
        <w:rPr>
          <w:b/>
          <w:sz w:val="28"/>
          <w:szCs w:val="28"/>
        </w:rPr>
        <w:t>а</w:t>
      </w:r>
    </w:p>
    <w:p w14:paraId="45EDA4B5"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355DAD0" w14:textId="63E4820E" w:rsidR="00790065" w:rsidRPr="00770458" w:rsidRDefault="0089523B">
      <w:pPr>
        <w:pStyle w:val="ae"/>
        <w:numPr>
          <w:ilvl w:val="1"/>
          <w:numId w:val="36"/>
        </w:numPr>
        <w:autoSpaceDE w:val="0"/>
        <w:autoSpaceDN w:val="0"/>
        <w:adjustRightInd w:val="0"/>
        <w:spacing w:after="0"/>
        <w:ind w:left="0" w:firstLine="709"/>
        <w:rPr>
          <w:color w:val="000000"/>
          <w:spacing w:val="-6"/>
          <w:sz w:val="28"/>
          <w:szCs w:val="28"/>
        </w:rPr>
      </w:pPr>
      <w:bookmarkStart w:id="3" w:name="Par692"/>
      <w:bookmarkEnd w:id="3"/>
      <w:r w:rsidRPr="00770458">
        <w:rPr>
          <w:color w:val="000000"/>
          <w:spacing w:val="-1"/>
          <w:sz w:val="28"/>
          <w:szCs w:val="28"/>
        </w:rPr>
        <w:t xml:space="preserve">Исполнитель обязуется оказать </w:t>
      </w:r>
      <w:r w:rsidR="007543DA" w:rsidRPr="00770458">
        <w:rPr>
          <w:bCs/>
          <w:color w:val="00000A"/>
          <w:spacing w:val="-4"/>
          <w:sz w:val="28"/>
          <w:szCs w:val="28"/>
        </w:rPr>
        <w:t>автотранспортные услуги для нужд</w:t>
      </w:r>
      <w:r w:rsidR="007E7F73" w:rsidRPr="00770458">
        <w:rPr>
          <w:bCs/>
          <w:color w:val="00000A"/>
          <w:spacing w:val="-4"/>
          <w:sz w:val="28"/>
          <w:szCs w:val="28"/>
        </w:rPr>
        <w:t xml:space="preserve"> АНО «Учебно-методический центр военно-патриотического воспитания молодежи «</w:t>
      </w:r>
      <w:r w:rsidR="00217033" w:rsidRPr="00770458">
        <w:rPr>
          <w:bCs/>
          <w:color w:val="00000A"/>
          <w:spacing w:val="-4"/>
          <w:sz w:val="28"/>
          <w:szCs w:val="28"/>
        </w:rPr>
        <w:t>А</w:t>
      </w:r>
      <w:r w:rsidR="00217033">
        <w:rPr>
          <w:bCs/>
          <w:color w:val="00000A"/>
          <w:spacing w:val="-4"/>
          <w:sz w:val="28"/>
          <w:szCs w:val="28"/>
        </w:rPr>
        <w:t>вангард</w:t>
      </w:r>
      <w:r w:rsidR="007E7F73" w:rsidRPr="00770458">
        <w:rPr>
          <w:bCs/>
          <w:color w:val="00000A"/>
          <w:spacing w:val="-4"/>
          <w:sz w:val="28"/>
          <w:szCs w:val="28"/>
        </w:rPr>
        <w:t>»</w:t>
      </w:r>
      <w:r w:rsidR="002273AE" w:rsidRPr="00770458">
        <w:rPr>
          <w:color w:val="000000"/>
          <w:spacing w:val="-1"/>
          <w:sz w:val="28"/>
          <w:szCs w:val="28"/>
        </w:rPr>
        <w:t xml:space="preserve"> </w:t>
      </w:r>
      <w:r w:rsidRPr="00770458">
        <w:rPr>
          <w:color w:val="000000"/>
          <w:spacing w:val="-1"/>
          <w:sz w:val="28"/>
          <w:szCs w:val="28"/>
        </w:rPr>
        <w:t>(далее – Услуги), в соответствии с Техн</w:t>
      </w:r>
      <w:r w:rsidR="002273AE" w:rsidRPr="00770458">
        <w:rPr>
          <w:color w:val="000000"/>
          <w:spacing w:val="-1"/>
          <w:sz w:val="28"/>
          <w:szCs w:val="28"/>
        </w:rPr>
        <w:t>ическим заданием (Приложение № 1</w:t>
      </w:r>
      <w:r w:rsidRPr="00770458">
        <w:rPr>
          <w:color w:val="000000"/>
          <w:spacing w:val="-1"/>
          <w:sz w:val="28"/>
          <w:szCs w:val="28"/>
        </w:rPr>
        <w:t xml:space="preserve"> к </w:t>
      </w:r>
      <w:r w:rsidR="00FE70DB" w:rsidRPr="00770458">
        <w:rPr>
          <w:color w:val="000000"/>
          <w:spacing w:val="-1"/>
          <w:sz w:val="28"/>
          <w:szCs w:val="28"/>
        </w:rPr>
        <w:t>Договор</w:t>
      </w:r>
      <w:r w:rsidRPr="00770458">
        <w:rPr>
          <w:color w:val="000000"/>
          <w:spacing w:val="-1"/>
          <w:sz w:val="28"/>
          <w:szCs w:val="28"/>
        </w:rPr>
        <w:t xml:space="preserve">у, далее – Техническое задание), </w:t>
      </w:r>
      <w:r w:rsidRPr="00770458">
        <w:rPr>
          <w:color w:val="000000"/>
          <w:spacing w:val="-6"/>
          <w:sz w:val="28"/>
          <w:szCs w:val="28"/>
        </w:rPr>
        <w:t xml:space="preserve">в порядке и на условиях, предусмотренных </w:t>
      </w:r>
      <w:r w:rsidR="00FE70DB" w:rsidRPr="00770458">
        <w:rPr>
          <w:color w:val="000000"/>
          <w:spacing w:val="-6"/>
          <w:sz w:val="28"/>
          <w:szCs w:val="28"/>
        </w:rPr>
        <w:t>Договор</w:t>
      </w:r>
      <w:r w:rsidRPr="00770458">
        <w:rPr>
          <w:color w:val="000000"/>
          <w:spacing w:val="-6"/>
          <w:sz w:val="28"/>
          <w:szCs w:val="28"/>
        </w:rPr>
        <w:t>ом.</w:t>
      </w:r>
    </w:p>
    <w:p w14:paraId="7B2F0532"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p>
    <w:p w14:paraId="28A8006B" w14:textId="2878B106"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Цена </w:t>
      </w:r>
      <w:r w:rsidR="00FE70DB" w:rsidRPr="00770458">
        <w:rPr>
          <w:b/>
          <w:sz w:val="28"/>
          <w:szCs w:val="28"/>
        </w:rPr>
        <w:t>Договор</w:t>
      </w:r>
      <w:r w:rsidRPr="00770458">
        <w:rPr>
          <w:b/>
          <w:sz w:val="28"/>
          <w:szCs w:val="28"/>
        </w:rPr>
        <w:t>а, порядок и сроки оплаты услуг</w:t>
      </w:r>
    </w:p>
    <w:p w14:paraId="392C0514"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7389420" w14:textId="211DD3ED" w:rsidR="004F3786" w:rsidRPr="00770458" w:rsidRDefault="0089523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2.1. </w:t>
      </w:r>
      <w:r w:rsidR="004F3786" w:rsidRPr="00770458">
        <w:rPr>
          <w:rFonts w:ascii="Times New Roman" w:eastAsia="Times New Roman" w:hAnsi="Times New Roman" w:cs="Times New Roman"/>
          <w:color w:val="000000" w:themeColor="text1"/>
          <w:sz w:val="28"/>
          <w:szCs w:val="28"/>
          <w:lang w:eastAsia="ru-RU"/>
        </w:rPr>
        <w:t xml:space="preserve">Цена Договора составляет </w:t>
      </w:r>
      <w:r w:rsidR="00330AFE">
        <w:rPr>
          <w:rFonts w:ascii="Times New Roman" w:eastAsia="Times New Roman" w:hAnsi="Times New Roman" w:cs="Times New Roman"/>
          <w:color w:val="000000" w:themeColor="text1"/>
          <w:sz w:val="28"/>
          <w:szCs w:val="28"/>
          <w:lang w:eastAsia="ru-RU"/>
        </w:rPr>
        <w:t>_________________</w:t>
      </w:r>
      <w:r w:rsidR="00C313D9">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________________</w:t>
      </w:r>
      <w:r w:rsidR="00C313D9">
        <w:rPr>
          <w:rFonts w:ascii="Times New Roman" w:eastAsia="Times New Roman" w:hAnsi="Times New Roman" w:cs="Times New Roman"/>
          <w:color w:val="000000" w:themeColor="text1"/>
          <w:sz w:val="28"/>
          <w:szCs w:val="28"/>
          <w:lang w:eastAsia="ru-RU"/>
        </w:rPr>
        <w:t xml:space="preserve">) </w:t>
      </w:r>
      <w:r w:rsidR="00F6071F" w:rsidRPr="00770458">
        <w:rPr>
          <w:rFonts w:ascii="Times New Roman" w:eastAsia="Times New Roman" w:hAnsi="Times New Roman" w:cs="Times New Roman"/>
          <w:color w:val="000000" w:themeColor="text1"/>
          <w:sz w:val="28"/>
          <w:szCs w:val="28"/>
          <w:lang w:eastAsia="ru-RU"/>
        </w:rPr>
        <w:t>рублей</w:t>
      </w:r>
      <w:r w:rsidR="004F3786" w:rsidRPr="00770458">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w:t>
      </w:r>
      <w:r w:rsidR="00C313D9" w:rsidRPr="00770458">
        <w:rPr>
          <w:rFonts w:ascii="Times New Roman" w:eastAsia="Times New Roman" w:hAnsi="Times New Roman" w:cs="Times New Roman"/>
          <w:color w:val="000000" w:themeColor="text1"/>
          <w:sz w:val="28"/>
          <w:szCs w:val="28"/>
          <w:lang w:eastAsia="ru-RU"/>
        </w:rPr>
        <w:t xml:space="preserve"> </w:t>
      </w:r>
      <w:r w:rsidR="00C313D9">
        <w:rPr>
          <w:rFonts w:ascii="Times New Roman" w:eastAsia="Times New Roman" w:hAnsi="Times New Roman" w:cs="Times New Roman"/>
          <w:color w:val="000000" w:themeColor="text1"/>
          <w:sz w:val="28"/>
          <w:szCs w:val="28"/>
          <w:lang w:eastAsia="ru-RU"/>
        </w:rPr>
        <w:t>копеек</w:t>
      </w:r>
      <w:r w:rsidR="003E5CF2">
        <w:rPr>
          <w:rFonts w:ascii="Times New Roman" w:eastAsia="Times New Roman" w:hAnsi="Times New Roman" w:cs="Times New Roman"/>
          <w:color w:val="000000" w:themeColor="text1"/>
          <w:sz w:val="28"/>
          <w:szCs w:val="28"/>
          <w:lang w:eastAsia="ru-RU"/>
        </w:rPr>
        <w:t xml:space="preserve"> </w:t>
      </w:r>
      <w:r w:rsidR="004F3786" w:rsidRPr="00770458">
        <w:rPr>
          <w:rFonts w:ascii="Times New Roman" w:eastAsia="Times New Roman" w:hAnsi="Times New Roman" w:cs="Times New Roman"/>
          <w:color w:val="000000" w:themeColor="text1"/>
          <w:sz w:val="28"/>
          <w:szCs w:val="28"/>
          <w:lang w:eastAsia="ru-RU"/>
        </w:rPr>
        <w:t xml:space="preserve">(далее – </w:t>
      </w:r>
      <w:r w:rsidR="00330AFE">
        <w:rPr>
          <w:rFonts w:ascii="Times New Roman" w:eastAsia="Times New Roman" w:hAnsi="Times New Roman" w:cs="Times New Roman"/>
          <w:color w:val="000000" w:themeColor="text1"/>
          <w:sz w:val="28"/>
          <w:szCs w:val="28"/>
          <w:lang w:eastAsia="ru-RU"/>
        </w:rPr>
        <w:t>Максимальная ц</w:t>
      </w:r>
      <w:r w:rsidR="004F3786" w:rsidRPr="00770458">
        <w:rPr>
          <w:rFonts w:ascii="Times New Roman" w:eastAsia="Times New Roman" w:hAnsi="Times New Roman" w:cs="Times New Roman"/>
          <w:color w:val="000000" w:themeColor="text1"/>
          <w:sz w:val="28"/>
          <w:szCs w:val="28"/>
          <w:lang w:eastAsia="ru-RU"/>
        </w:rPr>
        <w:t>ена Договора)</w:t>
      </w:r>
      <w:r w:rsidR="00F6071F" w:rsidRPr="00770458">
        <w:rPr>
          <w:rFonts w:ascii="Times New Roman" w:eastAsia="Times New Roman" w:hAnsi="Times New Roman" w:cs="Times New Roman"/>
          <w:color w:val="000000" w:themeColor="text1"/>
          <w:sz w:val="28"/>
          <w:szCs w:val="28"/>
          <w:lang w:eastAsia="ru-RU"/>
        </w:rPr>
        <w:t xml:space="preserve">, </w:t>
      </w:r>
      <w:r w:rsidR="004F3786" w:rsidRPr="00770458">
        <w:rPr>
          <w:rFonts w:ascii="Times New Roman" w:eastAsia="Times New Roman" w:hAnsi="Times New Roman" w:cs="Times New Roman"/>
          <w:color w:val="000000" w:themeColor="text1"/>
          <w:sz w:val="28"/>
          <w:szCs w:val="28"/>
          <w:lang w:eastAsia="ru-RU"/>
        </w:rPr>
        <w:t xml:space="preserve">НДС не облагается на основании </w:t>
      </w:r>
      <w:r w:rsidR="00F6071F" w:rsidRPr="00770458">
        <w:rPr>
          <w:rFonts w:ascii="Times New Roman" w:eastAsia="Times New Roman" w:hAnsi="Times New Roman" w:cs="Times New Roman"/>
          <w:color w:val="000000" w:themeColor="text1"/>
          <w:sz w:val="28"/>
          <w:szCs w:val="28"/>
          <w:lang w:eastAsia="ru-RU"/>
        </w:rPr>
        <w:t xml:space="preserve">ст. 346.43 главы 26.5 НК РФ. </w:t>
      </w:r>
    </w:p>
    <w:p w14:paraId="0CCD6D45" w14:textId="77777777" w:rsidR="00862EA3" w:rsidRPr="00770458" w:rsidRDefault="0056240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Цена за единицу Услуги (стоимость оказан</w:t>
      </w:r>
      <w:r w:rsidR="002C257A" w:rsidRPr="00770458">
        <w:rPr>
          <w:rFonts w:ascii="Times New Roman" w:eastAsia="Times New Roman" w:hAnsi="Times New Roman" w:cs="Times New Roman"/>
          <w:color w:val="000000" w:themeColor="text1"/>
          <w:sz w:val="28"/>
          <w:szCs w:val="28"/>
          <w:lang w:eastAsia="ru-RU"/>
        </w:rPr>
        <w:t>ия Услуги в расчете за 1</w:t>
      </w:r>
      <w:r w:rsidRPr="00770458">
        <w:rPr>
          <w:rFonts w:ascii="Times New Roman" w:eastAsia="Times New Roman" w:hAnsi="Times New Roman" w:cs="Times New Roman"/>
          <w:color w:val="000000" w:themeColor="text1"/>
          <w:sz w:val="28"/>
          <w:szCs w:val="28"/>
          <w:lang w:eastAsia="ru-RU"/>
        </w:rPr>
        <w:t xml:space="preserve"> день) составляет</w:t>
      </w:r>
      <w:r w:rsidR="00862EA3" w:rsidRPr="00770458">
        <w:rPr>
          <w:rFonts w:ascii="Times New Roman" w:eastAsia="Times New Roman" w:hAnsi="Times New Roman" w:cs="Times New Roman"/>
          <w:color w:val="000000" w:themeColor="text1"/>
          <w:sz w:val="28"/>
          <w:szCs w:val="28"/>
          <w:lang w:eastAsia="ru-RU"/>
        </w:rPr>
        <w:t>:</w:t>
      </w:r>
    </w:p>
    <w:p w14:paraId="6967A3D4" w14:textId="3D1A49C0" w:rsidR="004F3786" w:rsidRPr="00770458"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автобус</w:t>
      </w:r>
      <w:r w:rsidR="00784353" w:rsidRPr="00770458">
        <w:rPr>
          <w:rFonts w:ascii="Times New Roman" w:eastAsia="Times New Roman" w:hAnsi="Times New Roman" w:cs="Times New Roman"/>
          <w:color w:val="000000" w:themeColor="text1"/>
          <w:sz w:val="28"/>
          <w:szCs w:val="28"/>
          <w:lang w:eastAsia="ru-RU"/>
        </w:rPr>
        <w:t xml:space="preserve"> </w:t>
      </w:r>
      <w:r w:rsidR="00F6071F" w:rsidRPr="00770458">
        <w:rPr>
          <w:rFonts w:ascii="Times New Roman" w:eastAsia="Times New Roman" w:hAnsi="Times New Roman" w:cs="Times New Roman"/>
          <w:color w:val="000000" w:themeColor="text1"/>
          <w:sz w:val="28"/>
          <w:szCs w:val="28"/>
          <w:lang w:eastAsia="ru-RU"/>
        </w:rPr>
        <w:t>(</w:t>
      </w:r>
      <w:r w:rsidR="00770056">
        <w:rPr>
          <w:rFonts w:ascii="Times New Roman" w:eastAsia="Times New Roman" w:hAnsi="Times New Roman" w:cs="Times New Roman"/>
          <w:color w:val="000000" w:themeColor="text1"/>
          <w:sz w:val="28"/>
          <w:szCs w:val="28"/>
          <w:lang w:eastAsia="ru-RU"/>
        </w:rPr>
        <w:t>3</w:t>
      </w:r>
      <w:r w:rsidR="00F6071F" w:rsidRPr="00770458">
        <w:rPr>
          <w:rFonts w:ascii="Times New Roman" w:eastAsia="Times New Roman" w:hAnsi="Times New Roman" w:cs="Times New Roman"/>
          <w:color w:val="000000" w:themeColor="text1"/>
          <w:sz w:val="28"/>
          <w:szCs w:val="28"/>
          <w:lang w:eastAsia="ru-RU"/>
        </w:rPr>
        <w:t xml:space="preserve"> единиц</w:t>
      </w:r>
      <w:r w:rsidR="006B57F7">
        <w:rPr>
          <w:rFonts w:ascii="Times New Roman" w:eastAsia="Times New Roman" w:hAnsi="Times New Roman" w:cs="Times New Roman"/>
          <w:color w:val="000000" w:themeColor="text1"/>
          <w:sz w:val="28"/>
          <w:szCs w:val="28"/>
          <w:lang w:eastAsia="ru-RU"/>
        </w:rPr>
        <w:t>ы</w:t>
      </w:r>
      <w:r w:rsidR="00F6071F" w:rsidRPr="00770458">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_________</w:t>
      </w:r>
      <w:r w:rsidR="00C313D9">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____________</w:t>
      </w:r>
      <w:r w:rsidR="00C313D9">
        <w:rPr>
          <w:rFonts w:ascii="Times New Roman" w:eastAsia="Times New Roman" w:hAnsi="Times New Roman" w:cs="Times New Roman"/>
          <w:color w:val="000000" w:themeColor="text1"/>
          <w:sz w:val="28"/>
          <w:szCs w:val="28"/>
          <w:lang w:eastAsia="ru-RU"/>
        </w:rPr>
        <w:t xml:space="preserve">) </w:t>
      </w:r>
      <w:r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00 копеек</w:t>
      </w:r>
      <w:r w:rsidRPr="00770458">
        <w:rPr>
          <w:rFonts w:ascii="Times New Roman" w:eastAsia="Times New Roman" w:hAnsi="Times New Roman" w:cs="Times New Roman"/>
          <w:color w:val="000000" w:themeColor="text1"/>
          <w:sz w:val="28"/>
          <w:szCs w:val="28"/>
          <w:lang w:eastAsia="ru-RU"/>
        </w:rPr>
        <w:t>;</w:t>
      </w:r>
    </w:p>
    <w:p w14:paraId="13761902" w14:textId="5E5C5974" w:rsidR="00862EA3" w:rsidRPr="00770458"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 микроавтобус </w:t>
      </w:r>
      <w:r w:rsidR="00F6071F" w:rsidRPr="00770458">
        <w:rPr>
          <w:rFonts w:ascii="Times New Roman" w:eastAsia="Times New Roman" w:hAnsi="Times New Roman" w:cs="Times New Roman"/>
          <w:color w:val="000000" w:themeColor="text1"/>
          <w:sz w:val="28"/>
          <w:szCs w:val="28"/>
          <w:lang w:eastAsia="ru-RU"/>
        </w:rPr>
        <w:t xml:space="preserve">(1 единица) </w:t>
      </w:r>
      <w:r w:rsidR="00330AFE">
        <w:rPr>
          <w:rFonts w:ascii="Times New Roman" w:eastAsia="Times New Roman" w:hAnsi="Times New Roman" w:cs="Times New Roman"/>
          <w:color w:val="000000" w:themeColor="text1"/>
          <w:sz w:val="28"/>
          <w:szCs w:val="28"/>
          <w:lang w:eastAsia="ru-RU"/>
        </w:rPr>
        <w:t>_______</w:t>
      </w:r>
      <w:r w:rsidR="00C313D9">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__________</w:t>
      </w:r>
      <w:r w:rsidR="00C313D9">
        <w:rPr>
          <w:rFonts w:ascii="Times New Roman" w:eastAsia="Times New Roman" w:hAnsi="Times New Roman" w:cs="Times New Roman"/>
          <w:color w:val="000000" w:themeColor="text1"/>
          <w:sz w:val="28"/>
          <w:szCs w:val="28"/>
          <w:lang w:eastAsia="ru-RU"/>
        </w:rPr>
        <w:t>)</w:t>
      </w:r>
      <w:r w:rsidR="00F6071F" w:rsidRPr="00770458">
        <w:rPr>
          <w:rFonts w:ascii="Times New Roman" w:eastAsia="Times New Roman" w:hAnsi="Times New Roman" w:cs="Times New Roman"/>
          <w:color w:val="000000" w:themeColor="text1"/>
          <w:sz w:val="28"/>
          <w:szCs w:val="28"/>
          <w:lang w:eastAsia="ru-RU"/>
        </w:rPr>
        <w:t xml:space="preserve"> </w:t>
      </w:r>
      <w:r w:rsidR="00C313D9"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00 копеек</w:t>
      </w:r>
      <w:r w:rsidRPr="00770458">
        <w:rPr>
          <w:rFonts w:ascii="Times New Roman" w:eastAsia="Times New Roman" w:hAnsi="Times New Roman" w:cs="Times New Roman"/>
          <w:color w:val="000000" w:themeColor="text1"/>
          <w:sz w:val="28"/>
          <w:szCs w:val="28"/>
          <w:lang w:eastAsia="ru-RU"/>
        </w:rPr>
        <w:t>;</w:t>
      </w:r>
    </w:p>
    <w:p w14:paraId="6C93C03F" w14:textId="723AE4EC" w:rsidR="00862EA3"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 легковой автомобиль </w:t>
      </w:r>
      <w:r w:rsidR="00F6071F" w:rsidRPr="00770458">
        <w:rPr>
          <w:rFonts w:ascii="Times New Roman" w:eastAsia="Times New Roman" w:hAnsi="Times New Roman" w:cs="Times New Roman"/>
          <w:color w:val="000000" w:themeColor="text1"/>
          <w:sz w:val="28"/>
          <w:szCs w:val="28"/>
          <w:lang w:eastAsia="ru-RU"/>
        </w:rPr>
        <w:t>(</w:t>
      </w:r>
      <w:r w:rsidR="006A1936">
        <w:rPr>
          <w:rFonts w:ascii="Times New Roman" w:eastAsia="Times New Roman" w:hAnsi="Times New Roman" w:cs="Times New Roman"/>
          <w:color w:val="000000" w:themeColor="text1"/>
          <w:sz w:val="28"/>
          <w:szCs w:val="28"/>
          <w:lang w:eastAsia="ru-RU"/>
        </w:rPr>
        <w:t>2</w:t>
      </w:r>
      <w:r w:rsidR="00F6071F" w:rsidRPr="00770458">
        <w:rPr>
          <w:rFonts w:ascii="Times New Roman" w:eastAsia="Times New Roman" w:hAnsi="Times New Roman" w:cs="Times New Roman"/>
          <w:color w:val="000000" w:themeColor="text1"/>
          <w:sz w:val="28"/>
          <w:szCs w:val="28"/>
          <w:lang w:eastAsia="ru-RU"/>
        </w:rPr>
        <w:t xml:space="preserve"> единиц</w:t>
      </w:r>
      <w:r w:rsidR="006A1936">
        <w:rPr>
          <w:rFonts w:ascii="Times New Roman" w:eastAsia="Times New Roman" w:hAnsi="Times New Roman" w:cs="Times New Roman"/>
          <w:color w:val="000000" w:themeColor="text1"/>
          <w:sz w:val="28"/>
          <w:szCs w:val="28"/>
          <w:lang w:eastAsia="ru-RU"/>
        </w:rPr>
        <w:t>ы</w:t>
      </w:r>
      <w:r w:rsidR="00F6071F" w:rsidRPr="00770458">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w:t>
      </w:r>
      <w:r w:rsidR="00C313D9">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w:t>
      </w:r>
      <w:r w:rsidR="00C313D9">
        <w:rPr>
          <w:rFonts w:ascii="Times New Roman" w:eastAsia="Times New Roman" w:hAnsi="Times New Roman" w:cs="Times New Roman"/>
          <w:color w:val="000000" w:themeColor="text1"/>
          <w:sz w:val="28"/>
          <w:szCs w:val="28"/>
          <w:lang w:eastAsia="ru-RU"/>
        </w:rPr>
        <w:t>)</w:t>
      </w:r>
      <w:r w:rsidR="00F6071F" w:rsidRPr="00770458">
        <w:rPr>
          <w:rFonts w:ascii="Times New Roman" w:eastAsia="Times New Roman" w:hAnsi="Times New Roman" w:cs="Times New Roman"/>
          <w:color w:val="000000" w:themeColor="text1"/>
          <w:sz w:val="28"/>
          <w:szCs w:val="28"/>
          <w:lang w:eastAsia="ru-RU"/>
        </w:rPr>
        <w:t xml:space="preserve"> </w:t>
      </w:r>
      <w:r w:rsidR="00C313D9"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00 копеек</w:t>
      </w:r>
      <w:r w:rsidRPr="00770458">
        <w:rPr>
          <w:rFonts w:ascii="Times New Roman" w:eastAsia="Times New Roman" w:hAnsi="Times New Roman" w:cs="Times New Roman"/>
          <w:color w:val="000000" w:themeColor="text1"/>
          <w:sz w:val="28"/>
          <w:szCs w:val="28"/>
          <w:lang w:eastAsia="ru-RU"/>
        </w:rPr>
        <w:t>.</w:t>
      </w:r>
    </w:p>
    <w:p w14:paraId="73B28555" w14:textId="2741CA01" w:rsidR="00330AFE" w:rsidRPr="00770458" w:rsidRDefault="00330AFE"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грузовой автомобиль грузоподъемностью не более 5 тонн (1 единица) _______ (________) рублей 00 копеек.</w:t>
      </w:r>
    </w:p>
    <w:p w14:paraId="7632B871"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2.1.1. Оплата осуществляется в рублях Российской Федерации. </w:t>
      </w:r>
    </w:p>
    <w:p w14:paraId="6B2F7BFC" w14:textId="762AD067" w:rsidR="0089523B" w:rsidRPr="00770458" w:rsidRDefault="0089523B" w:rsidP="00C313D9">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lastRenderedPageBreak/>
        <w:t xml:space="preserve">2.2. Цена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указана с учетом всех расходов Исполнителя, связанных с оказанием услуг, в том числе</w:t>
      </w:r>
      <w:r w:rsidR="00761EBE">
        <w:rPr>
          <w:rFonts w:ascii="Times New Roman" w:eastAsia="Times New Roman" w:hAnsi="Times New Roman" w:cs="Times New Roman"/>
          <w:sz w:val="28"/>
          <w:szCs w:val="28"/>
          <w:lang w:eastAsia="ru-RU"/>
        </w:rPr>
        <w:t xml:space="preserve"> оплату труда водителей,</w:t>
      </w:r>
      <w:r w:rsidRPr="00770458">
        <w:rPr>
          <w:rFonts w:ascii="Times New Roman" w:eastAsia="Times New Roman" w:hAnsi="Times New Roman" w:cs="Times New Roman"/>
          <w:sz w:val="28"/>
          <w:szCs w:val="28"/>
          <w:lang w:eastAsia="ru-RU"/>
        </w:rPr>
        <w:t xml:space="preserve"> расходов на материалы, транспортные услуги, </w:t>
      </w:r>
      <w:r w:rsidR="0056240B" w:rsidRPr="00770458">
        <w:rPr>
          <w:rFonts w:ascii="Times New Roman" w:eastAsia="Times New Roman" w:hAnsi="Times New Roman" w:cs="Times New Roman"/>
          <w:sz w:val="28"/>
          <w:szCs w:val="28"/>
          <w:lang w:eastAsia="ru-RU"/>
        </w:rPr>
        <w:t xml:space="preserve">технические услуги, </w:t>
      </w:r>
      <w:r w:rsidRPr="00770458">
        <w:rPr>
          <w:rFonts w:ascii="Times New Roman" w:eastAsia="Times New Roman" w:hAnsi="Times New Roman" w:cs="Times New Roman"/>
          <w:sz w:val="28"/>
          <w:szCs w:val="28"/>
          <w:lang w:eastAsia="ru-RU"/>
        </w:rPr>
        <w:t>монтаж оборудования, страхование, услуг соисполнителей, а также расходов на уплату налогов, сборов и других обязательных платежей.</w:t>
      </w:r>
    </w:p>
    <w:p w14:paraId="17B45036" w14:textId="03765536" w:rsidR="0089523B" w:rsidRPr="00770458" w:rsidRDefault="0089523B"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2.3.  Цена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может быть снижена по соглашению Сторон </w:t>
      </w:r>
      <w:proofErr w:type="gramStart"/>
      <w:r w:rsidRPr="00770458">
        <w:rPr>
          <w:rFonts w:ascii="Times New Roman" w:eastAsia="Times New Roman" w:hAnsi="Times New Roman" w:cs="Times New Roman"/>
          <w:sz w:val="28"/>
          <w:szCs w:val="28"/>
          <w:lang w:eastAsia="ru-RU"/>
        </w:rPr>
        <w:t>без изменения</w:t>
      </w:r>
      <w:proofErr w:type="gramEnd"/>
      <w:r w:rsidRPr="00770458">
        <w:rPr>
          <w:rFonts w:ascii="Times New Roman" w:eastAsia="Times New Roman" w:hAnsi="Times New Roman" w:cs="Times New Roman"/>
          <w:sz w:val="28"/>
          <w:szCs w:val="28"/>
          <w:lang w:eastAsia="ru-RU"/>
        </w:rPr>
        <w:t xml:space="preserve">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ом объема и качества оказываемой услуги и иных условий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w:t>
      </w:r>
      <w:r w:rsidR="00213E8C">
        <w:rPr>
          <w:rFonts w:ascii="Times New Roman" w:eastAsia="Times New Roman" w:hAnsi="Times New Roman" w:cs="Times New Roman"/>
          <w:sz w:val="28"/>
          <w:szCs w:val="28"/>
          <w:lang w:eastAsia="ru-RU"/>
        </w:rPr>
        <w:t xml:space="preserve">Цена за единицу Услуги является твердой и не подлежит увеличению в ходе исполнения Договора по требованию Исполнителя, независимо от количества оказываемых услуг, за исключением случаев, предусмотренных законом. </w:t>
      </w:r>
    </w:p>
    <w:p w14:paraId="335C93DE" w14:textId="38D7830A" w:rsidR="007E7F73" w:rsidRPr="00770458" w:rsidRDefault="007E7F73"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2.4. Оплата Заказчиком оказываемых Исполнителем услуг производится на основании выставляемых Исполнителем счетов и подписанных сторонами Актов сдачи-приемки услуг</w:t>
      </w:r>
      <w:r w:rsidR="00300975">
        <w:rPr>
          <w:rFonts w:ascii="Times New Roman" w:eastAsia="Times New Roman" w:hAnsi="Times New Roman" w:cs="Times New Roman"/>
          <w:sz w:val="28"/>
          <w:szCs w:val="28"/>
          <w:lang w:eastAsia="ru-RU"/>
        </w:rPr>
        <w:t>, составленного по форме, установленной Приложением № 2 к Договору,</w:t>
      </w:r>
      <w:r w:rsidRPr="00770458">
        <w:rPr>
          <w:rFonts w:ascii="Times New Roman" w:eastAsia="Times New Roman" w:hAnsi="Times New Roman" w:cs="Times New Roman"/>
          <w:sz w:val="28"/>
          <w:szCs w:val="28"/>
          <w:lang w:eastAsia="ru-RU"/>
        </w:rPr>
        <w:t xml:space="preserve"> исходя из фактического объема оказанных услуг.</w:t>
      </w:r>
    </w:p>
    <w:p w14:paraId="46B9DFCE" w14:textId="25DD8527" w:rsidR="006B36A5" w:rsidRPr="00770458" w:rsidRDefault="007E7F73"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Оплата Заказчиком оказанных услуг осуществляется в срок, не превышающий 20 (двадцати) </w:t>
      </w:r>
      <w:r w:rsidR="00056516">
        <w:rPr>
          <w:rFonts w:ascii="Times New Roman" w:eastAsia="Times New Roman" w:hAnsi="Times New Roman" w:cs="Times New Roman"/>
          <w:sz w:val="28"/>
          <w:szCs w:val="28"/>
          <w:lang w:eastAsia="ru-RU"/>
        </w:rPr>
        <w:t xml:space="preserve">рабочих </w:t>
      </w:r>
      <w:r w:rsidRPr="00770458">
        <w:rPr>
          <w:rFonts w:ascii="Times New Roman" w:eastAsia="Times New Roman" w:hAnsi="Times New Roman" w:cs="Times New Roman"/>
          <w:sz w:val="28"/>
          <w:szCs w:val="28"/>
          <w:lang w:eastAsia="ru-RU"/>
        </w:rPr>
        <w:t xml:space="preserve">дней с даты </w:t>
      </w:r>
      <w:r w:rsidR="00213E8C">
        <w:rPr>
          <w:rFonts w:ascii="Times New Roman" w:eastAsia="Times New Roman" w:hAnsi="Times New Roman" w:cs="Times New Roman"/>
          <w:sz w:val="28"/>
          <w:szCs w:val="28"/>
          <w:lang w:eastAsia="ru-RU"/>
        </w:rPr>
        <w:t>подписания</w:t>
      </w:r>
      <w:r w:rsidR="00213E8C" w:rsidRPr="00770458">
        <w:rPr>
          <w:rFonts w:ascii="Times New Roman" w:eastAsia="Times New Roman" w:hAnsi="Times New Roman" w:cs="Times New Roman"/>
          <w:sz w:val="28"/>
          <w:szCs w:val="28"/>
          <w:lang w:eastAsia="ru-RU"/>
        </w:rPr>
        <w:t xml:space="preserve"> </w:t>
      </w:r>
      <w:r w:rsidRPr="00770458">
        <w:rPr>
          <w:rFonts w:ascii="Times New Roman" w:eastAsia="Times New Roman" w:hAnsi="Times New Roman" w:cs="Times New Roman"/>
          <w:sz w:val="28"/>
          <w:szCs w:val="28"/>
          <w:lang w:eastAsia="ru-RU"/>
        </w:rPr>
        <w:t>Заказчиком Акта сдачи-приемки услуг</w:t>
      </w:r>
      <w:r w:rsidR="00352186">
        <w:rPr>
          <w:rFonts w:ascii="Times New Roman" w:eastAsia="Times New Roman" w:hAnsi="Times New Roman" w:cs="Times New Roman"/>
          <w:sz w:val="28"/>
          <w:szCs w:val="28"/>
          <w:lang w:eastAsia="ru-RU"/>
        </w:rPr>
        <w:t>.</w:t>
      </w:r>
    </w:p>
    <w:p w14:paraId="63CBC890" w14:textId="77777777" w:rsidR="0089523B" w:rsidRPr="00770458" w:rsidRDefault="0089523B" w:rsidP="00487895">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770458">
        <w:rPr>
          <w:rFonts w:ascii="Times New Roman" w:eastAsia="Times New Roman" w:hAnsi="Times New Roman" w:cs="Times New Roman"/>
          <w:color w:val="00000A"/>
          <w:kern w:val="3"/>
          <w:sz w:val="28"/>
          <w:szCs w:val="28"/>
          <w:lang w:eastAsia="ar-SA"/>
        </w:rPr>
        <w:t xml:space="preserve">2.5.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FE70DB" w:rsidRPr="00770458">
        <w:rPr>
          <w:rFonts w:ascii="Times New Roman" w:eastAsia="Times New Roman" w:hAnsi="Times New Roman" w:cs="Times New Roman"/>
          <w:color w:val="00000A"/>
          <w:kern w:val="3"/>
          <w:sz w:val="28"/>
          <w:szCs w:val="28"/>
          <w:lang w:eastAsia="ar-SA"/>
        </w:rPr>
        <w:t>Договор</w:t>
      </w:r>
      <w:r w:rsidRPr="00770458">
        <w:rPr>
          <w:rFonts w:ascii="Times New Roman" w:eastAsia="Times New Roman" w:hAnsi="Times New Roman" w:cs="Times New Roman"/>
          <w:color w:val="00000A"/>
          <w:kern w:val="3"/>
          <w:sz w:val="28"/>
          <w:szCs w:val="28"/>
          <w:lang w:eastAsia="ar-SA"/>
        </w:rPr>
        <w:t>е счет Исполнителя, обязанность Заказчика по оплате выполненных работ будет считаться исполненной надлежащим образом.</w:t>
      </w:r>
    </w:p>
    <w:p w14:paraId="1BDA1747" w14:textId="77777777" w:rsidR="0089523B" w:rsidRPr="00770458" w:rsidRDefault="0089523B" w:rsidP="00487895">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770458">
        <w:rPr>
          <w:rFonts w:ascii="Times New Roman" w:eastAsia="Times New Roman" w:hAnsi="Times New Roman" w:cs="Times New Roman"/>
          <w:color w:val="00000A"/>
          <w:kern w:val="3"/>
          <w:sz w:val="28"/>
          <w:szCs w:val="28"/>
          <w:lang w:eastAsia="ar-SA"/>
        </w:rPr>
        <w:t xml:space="preserve">2.6. Обязательства Заказчика по оплате оказанных услуг считаются исполненными </w:t>
      </w:r>
      <w:r w:rsidRPr="00770458">
        <w:rPr>
          <w:rFonts w:ascii="Times New Roman" w:eastAsia="Times New Roman" w:hAnsi="Times New Roman" w:cs="Times New Roman"/>
          <w:color w:val="00000A"/>
          <w:sz w:val="28"/>
          <w:szCs w:val="28"/>
          <w:lang w:eastAsia="ar-SA"/>
        </w:rPr>
        <w:t>с момента списания денежных средств со счета Заказчика.</w:t>
      </w:r>
    </w:p>
    <w:p w14:paraId="18BBC5E7"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2.7. Если в соответствии с законодательством Российской Федерации о налогах и сборах налоги, сборы и иные обязательные платежи подлежат уплате в бюджеты бюджетной системы Российской федерации Заказчиком, сумма, подлежащая уплате Исполнителю по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у, уменьшается на размер таких налогов, сборов и иных обязательных платежей.</w:t>
      </w:r>
    </w:p>
    <w:p w14:paraId="29EFD77D" w14:textId="60244922" w:rsidR="00016638" w:rsidRPr="00770458" w:rsidRDefault="002273AE" w:rsidP="00487895">
      <w:pPr>
        <w:widowControl w:val="0"/>
        <w:spacing w:after="0" w:line="240" w:lineRule="auto"/>
        <w:ind w:firstLine="709"/>
        <w:jc w:val="both"/>
        <w:rPr>
          <w:rFonts w:ascii="Times New Roman" w:hAnsi="Times New Roman" w:cs="Times New Roman"/>
          <w:sz w:val="28"/>
          <w:szCs w:val="28"/>
        </w:rPr>
      </w:pPr>
      <w:r w:rsidRPr="00770458">
        <w:rPr>
          <w:rFonts w:ascii="Times New Roman" w:eastAsia="Times New Roman" w:hAnsi="Times New Roman" w:cs="Times New Roman"/>
          <w:sz w:val="28"/>
          <w:szCs w:val="28"/>
        </w:rPr>
        <w:t xml:space="preserve">2.8. </w:t>
      </w:r>
      <w:r w:rsidR="00016638" w:rsidRPr="00770458">
        <w:rPr>
          <w:rFonts w:ascii="Times New Roman" w:hAnsi="Times New Roman" w:cs="Times New Roman"/>
          <w:sz w:val="28"/>
          <w:szCs w:val="28"/>
        </w:rPr>
        <w:t>Источником финансирования настоящего договора являются поступление денежных средств от учредителей на обеспечение деятельности АНО</w:t>
      </w:r>
      <w:r w:rsidR="002D173A">
        <w:rPr>
          <w:rFonts w:ascii="Times New Roman" w:hAnsi="Times New Roman" w:cs="Times New Roman"/>
          <w:sz w:val="28"/>
          <w:szCs w:val="28"/>
        </w:rPr>
        <w:t xml:space="preserve"> «Авангард»</w:t>
      </w:r>
      <w:r w:rsidR="00016638" w:rsidRPr="00770458">
        <w:rPr>
          <w:rFonts w:ascii="Times New Roman" w:hAnsi="Times New Roman" w:cs="Times New Roman"/>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6A3F0DA" w14:textId="3D744127" w:rsidR="002273AE" w:rsidRPr="00770458" w:rsidRDefault="00016638">
      <w:pPr>
        <w:pStyle w:val="Standard"/>
        <w:tabs>
          <w:tab w:val="left" w:pos="1418"/>
        </w:tabs>
        <w:ind w:firstLine="709"/>
        <w:jc w:val="both"/>
        <w:rPr>
          <w:rFonts w:ascii="Times New Roman" w:eastAsia="Times New Roman" w:hAnsi="Times New Roman" w:cs="Times New Roman"/>
          <w:color w:val="00000A"/>
          <w:sz w:val="28"/>
          <w:szCs w:val="28"/>
        </w:rPr>
      </w:pPr>
      <w:r w:rsidRPr="00770458">
        <w:rPr>
          <w:rFonts w:ascii="Times New Roman" w:eastAsia="Times New Roman" w:hAnsi="Times New Roman" w:cs="Times New Roman"/>
          <w:color w:val="00000A"/>
          <w:sz w:val="28"/>
          <w:szCs w:val="28"/>
        </w:rPr>
        <w:t xml:space="preserve">2.9. </w:t>
      </w:r>
      <w:r w:rsidR="002273AE" w:rsidRPr="00770458">
        <w:rPr>
          <w:rFonts w:ascii="Times New Roman" w:eastAsia="Times New Roman" w:hAnsi="Times New Roman" w:cs="Times New Roman"/>
          <w:color w:val="00000A"/>
          <w:sz w:val="28"/>
          <w:szCs w:val="28"/>
        </w:rPr>
        <w:t xml:space="preserve">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w:t>
      </w:r>
      <w:r w:rsidR="002273AE" w:rsidRPr="00770458">
        <w:rPr>
          <w:rFonts w:ascii="Times New Roman" w:eastAsia="Times New Roman" w:hAnsi="Times New Roman" w:cs="Times New Roman"/>
          <w:color w:val="00000A"/>
          <w:sz w:val="28"/>
          <w:szCs w:val="28"/>
        </w:rPr>
        <w:lastRenderedPageBreak/>
        <w:t>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F09A179" w14:textId="4B400947" w:rsidR="00F6071F" w:rsidRPr="00770458" w:rsidRDefault="00F6071F" w:rsidP="00E529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697"/>
      <w:bookmarkEnd w:id="4"/>
    </w:p>
    <w:p w14:paraId="14CC4353" w14:textId="06375E0B"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Место и сроки оказания Услуг</w:t>
      </w:r>
    </w:p>
    <w:p w14:paraId="151F74E9"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0DF8E43"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3.1. Исполнитель осуществляет оказание Услуг в соответствии с Техническим заданием.</w:t>
      </w:r>
    </w:p>
    <w:p w14:paraId="59DF459E" w14:textId="77777777" w:rsidR="00CF6668" w:rsidRPr="00770458" w:rsidRDefault="004F3786" w:rsidP="00CF6668">
      <w:pPr>
        <w:tabs>
          <w:tab w:val="left" w:pos="851"/>
        </w:tabs>
        <w:spacing w:after="0" w:line="240" w:lineRule="auto"/>
        <w:ind w:firstLine="567"/>
        <w:jc w:val="both"/>
        <w:rPr>
          <w:rFonts w:ascii="Times New Roman" w:hAnsi="Times New Roman" w:cs="Times New Roman"/>
          <w:bCs/>
          <w:sz w:val="28"/>
          <w:szCs w:val="28"/>
        </w:rPr>
      </w:pPr>
      <w:bookmarkStart w:id="5" w:name="Par709"/>
      <w:bookmarkStart w:id="6" w:name="Par710"/>
      <w:bookmarkEnd w:id="5"/>
      <w:bookmarkEnd w:id="6"/>
      <w:r w:rsidRPr="00770458">
        <w:rPr>
          <w:rFonts w:ascii="Times New Roman" w:eastAsia="Times New Roman" w:hAnsi="Times New Roman" w:cs="Times New Roman"/>
          <w:color w:val="000000" w:themeColor="text1"/>
          <w:sz w:val="28"/>
          <w:szCs w:val="28"/>
          <w:lang w:eastAsia="ru-RU"/>
        </w:rPr>
        <w:t xml:space="preserve">3.2. Срок оказания услуг: </w:t>
      </w:r>
      <w:r w:rsidR="00CF6668" w:rsidRPr="00770458">
        <w:rPr>
          <w:rFonts w:ascii="Times New Roman" w:hAnsi="Times New Roman" w:cs="Times New Roman"/>
          <w:bCs/>
          <w:sz w:val="28"/>
          <w:szCs w:val="28"/>
        </w:rPr>
        <w:t xml:space="preserve">По заявкам Заказчика </w:t>
      </w:r>
    </w:p>
    <w:p w14:paraId="657EADBD" w14:textId="77777777" w:rsidR="00CF6668" w:rsidRPr="00770458" w:rsidRDefault="00CF6668" w:rsidP="00CF6668">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начало: </w:t>
      </w:r>
      <w:r>
        <w:rPr>
          <w:rFonts w:ascii="Times New Roman" w:eastAsia="Times New Roman" w:hAnsi="Times New Roman" w:cs="Times New Roman"/>
          <w:color w:val="000000" w:themeColor="text1"/>
          <w:sz w:val="28"/>
          <w:szCs w:val="28"/>
          <w:lang w:eastAsia="ru-RU"/>
        </w:rPr>
        <w:t xml:space="preserve">(не ранее) </w:t>
      </w:r>
      <w:r w:rsidRPr="00770458">
        <w:rPr>
          <w:rFonts w:ascii="Times New Roman" w:eastAsia="Times New Roman" w:hAnsi="Times New Roman" w:cs="Times New Roman"/>
          <w:color w:val="000000" w:themeColor="text1"/>
          <w:sz w:val="28"/>
          <w:szCs w:val="28"/>
          <w:lang w:eastAsia="ru-RU"/>
        </w:rPr>
        <w:t>01.01.202</w:t>
      </w:r>
      <w:r>
        <w:rPr>
          <w:rFonts w:ascii="Times New Roman" w:eastAsia="Times New Roman" w:hAnsi="Times New Roman" w:cs="Times New Roman"/>
          <w:color w:val="000000" w:themeColor="text1"/>
          <w:sz w:val="28"/>
          <w:szCs w:val="28"/>
          <w:lang w:eastAsia="ru-RU"/>
        </w:rPr>
        <w:t>3</w:t>
      </w:r>
      <w:r w:rsidRPr="00770458">
        <w:rPr>
          <w:rFonts w:ascii="Times New Roman" w:eastAsia="Times New Roman" w:hAnsi="Times New Roman" w:cs="Times New Roman"/>
          <w:color w:val="000000" w:themeColor="text1"/>
          <w:sz w:val="28"/>
          <w:szCs w:val="28"/>
          <w:lang w:eastAsia="ru-RU"/>
        </w:rPr>
        <w:t>г.</w:t>
      </w:r>
    </w:p>
    <w:p w14:paraId="47DC28B7" w14:textId="77777777" w:rsidR="00CF6668" w:rsidRPr="00770458" w:rsidRDefault="00CF6668" w:rsidP="00CF6668">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eastAsia="Times New Roman" w:hAnsi="Times New Roman" w:cs="Times New Roman"/>
          <w:sz w:val="28"/>
          <w:szCs w:val="28"/>
          <w:lang w:eastAsia="ru-RU"/>
        </w:rPr>
        <w:t>окончание: 31.12.202</w:t>
      </w:r>
      <w:r>
        <w:rPr>
          <w:rFonts w:ascii="Times New Roman" w:eastAsia="Times New Roman" w:hAnsi="Times New Roman" w:cs="Times New Roman"/>
          <w:sz w:val="28"/>
          <w:szCs w:val="28"/>
          <w:lang w:eastAsia="ru-RU"/>
        </w:rPr>
        <w:t>3</w:t>
      </w:r>
      <w:r w:rsidRPr="00770458">
        <w:rPr>
          <w:rFonts w:ascii="Times New Roman" w:eastAsia="Times New Roman" w:hAnsi="Times New Roman" w:cs="Times New Roman"/>
          <w:sz w:val="28"/>
          <w:szCs w:val="28"/>
          <w:lang w:eastAsia="ru-RU"/>
        </w:rPr>
        <w:t>г.</w:t>
      </w:r>
    </w:p>
    <w:p w14:paraId="2B618750" w14:textId="3D450F2E" w:rsidR="0089523B" w:rsidRPr="00770458" w:rsidRDefault="0089523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5790C9B3" w14:textId="529EA3ED" w:rsidR="0089523B"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3.3. Окончание срока действия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не влечет прекращение неисполненных обязательств Сторон</w:t>
      </w:r>
      <w:bookmarkStart w:id="7" w:name="Par712"/>
      <w:bookmarkEnd w:id="7"/>
      <w:r w:rsidRPr="00770458">
        <w:rPr>
          <w:rFonts w:ascii="Times New Roman" w:eastAsia="Times New Roman" w:hAnsi="Times New Roman" w:cs="Times New Roman"/>
          <w:sz w:val="28"/>
          <w:szCs w:val="28"/>
          <w:lang w:eastAsia="ru-RU"/>
        </w:rPr>
        <w:t>.</w:t>
      </w:r>
    </w:p>
    <w:p w14:paraId="2B039D1B" w14:textId="77777777" w:rsidR="002D173A" w:rsidRPr="00770458" w:rsidRDefault="002D173A"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D8F010F" w14:textId="3FB353FD"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Порядок и сроки приемки оказанных услуг и оформления ее результатов</w:t>
      </w:r>
    </w:p>
    <w:p w14:paraId="5DA9F5D6"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06659C15" w14:textId="670FD29E" w:rsidR="007E7F73" w:rsidRPr="00770458"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4.1. </w:t>
      </w:r>
      <w:bookmarkStart w:id="8" w:name="Par714"/>
      <w:bookmarkStart w:id="9" w:name="Par716"/>
      <w:bookmarkEnd w:id="8"/>
      <w:bookmarkEnd w:id="9"/>
      <w:r w:rsidR="007E7F73" w:rsidRPr="00770458">
        <w:rPr>
          <w:rFonts w:ascii="Times New Roman" w:eastAsia="Times New Roman" w:hAnsi="Times New Roman" w:cs="Times New Roman"/>
          <w:sz w:val="28"/>
          <w:szCs w:val="28"/>
          <w:lang w:eastAsia="ru-RU"/>
        </w:rPr>
        <w:t>Ежемесячно</w:t>
      </w:r>
      <w:r w:rsidR="00E049C9">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не позднее </w:t>
      </w:r>
      <w:r w:rsidR="00E60E0F" w:rsidRPr="00770458">
        <w:rPr>
          <w:rFonts w:ascii="Times New Roman" w:eastAsia="Times New Roman" w:hAnsi="Times New Roman" w:cs="Times New Roman"/>
          <w:sz w:val="28"/>
          <w:szCs w:val="28"/>
          <w:lang w:eastAsia="ru-RU"/>
        </w:rPr>
        <w:t>5</w:t>
      </w:r>
      <w:r w:rsidR="007E7F73" w:rsidRPr="00770458">
        <w:rPr>
          <w:rFonts w:ascii="Times New Roman" w:eastAsia="Times New Roman" w:hAnsi="Times New Roman" w:cs="Times New Roman"/>
          <w:sz w:val="28"/>
          <w:szCs w:val="28"/>
          <w:lang w:eastAsia="ru-RU"/>
        </w:rPr>
        <w:t xml:space="preserve"> (</w:t>
      </w:r>
      <w:r w:rsidR="00E60E0F" w:rsidRPr="00770458">
        <w:rPr>
          <w:rFonts w:ascii="Times New Roman" w:eastAsia="Times New Roman" w:hAnsi="Times New Roman" w:cs="Times New Roman"/>
          <w:sz w:val="28"/>
          <w:szCs w:val="28"/>
          <w:lang w:eastAsia="ru-RU"/>
        </w:rPr>
        <w:t>пятого</w:t>
      </w:r>
      <w:r w:rsidR="0056240B" w:rsidRPr="00770458">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числа каждого месяца, следующего за отчетным периодом - месяцем, в котором оказывались Услуги</w:t>
      </w:r>
      <w:r w:rsidR="0056240B" w:rsidRPr="00770458">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Исполнитель письменно уведомляет Заказчика о факте завершения оказания Услуг за соответствующий отчетный месяц и представляет Заказчику следующие документы:</w:t>
      </w:r>
    </w:p>
    <w:p w14:paraId="3835ABE5" w14:textId="085BF723" w:rsidR="007E7F73" w:rsidRDefault="00ED07A2"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E7F73" w:rsidRPr="00770458">
        <w:rPr>
          <w:rFonts w:ascii="Times New Roman" w:eastAsia="Times New Roman" w:hAnsi="Times New Roman" w:cs="Times New Roman"/>
          <w:sz w:val="28"/>
          <w:szCs w:val="28"/>
          <w:lang w:eastAsia="ru-RU"/>
        </w:rPr>
        <w:t>подписанный Акт сдачи - приемки услуг с указанием</w:t>
      </w:r>
      <w:r w:rsidR="00FF0209">
        <w:rPr>
          <w:rFonts w:ascii="Times New Roman" w:eastAsia="Times New Roman" w:hAnsi="Times New Roman" w:cs="Times New Roman"/>
          <w:sz w:val="28"/>
          <w:szCs w:val="28"/>
          <w:lang w:eastAsia="ru-RU"/>
        </w:rPr>
        <w:t xml:space="preserve"> дат фактического осуществления услуг, наименования</w:t>
      </w:r>
      <w:r w:rsidR="0090246E">
        <w:rPr>
          <w:rFonts w:ascii="Times New Roman" w:eastAsia="Times New Roman" w:hAnsi="Times New Roman" w:cs="Times New Roman"/>
          <w:sz w:val="28"/>
          <w:szCs w:val="28"/>
          <w:lang w:eastAsia="ru-RU"/>
        </w:rPr>
        <w:t xml:space="preserve"> и количества</w:t>
      </w:r>
      <w:r w:rsidR="00FF0209">
        <w:rPr>
          <w:rFonts w:ascii="Times New Roman" w:eastAsia="Times New Roman" w:hAnsi="Times New Roman" w:cs="Times New Roman"/>
          <w:sz w:val="28"/>
          <w:szCs w:val="28"/>
          <w:lang w:eastAsia="ru-RU"/>
        </w:rPr>
        <w:t xml:space="preserve"> транспортн</w:t>
      </w:r>
      <w:r w:rsidR="0090246E">
        <w:rPr>
          <w:rFonts w:ascii="Times New Roman" w:eastAsia="Times New Roman" w:hAnsi="Times New Roman" w:cs="Times New Roman"/>
          <w:sz w:val="28"/>
          <w:szCs w:val="28"/>
          <w:lang w:eastAsia="ru-RU"/>
        </w:rPr>
        <w:t>ых</w:t>
      </w:r>
      <w:r w:rsidR="00FF0209">
        <w:rPr>
          <w:rFonts w:ascii="Times New Roman" w:eastAsia="Times New Roman" w:hAnsi="Times New Roman" w:cs="Times New Roman"/>
          <w:sz w:val="28"/>
          <w:szCs w:val="28"/>
          <w:lang w:eastAsia="ru-RU"/>
        </w:rPr>
        <w:t xml:space="preserve"> средств</w:t>
      </w:r>
      <w:r w:rsidR="0090246E">
        <w:rPr>
          <w:rFonts w:ascii="Times New Roman" w:eastAsia="Times New Roman" w:hAnsi="Times New Roman" w:cs="Times New Roman"/>
          <w:sz w:val="28"/>
          <w:szCs w:val="28"/>
          <w:lang w:eastAsia="ru-RU"/>
        </w:rPr>
        <w:t xml:space="preserve"> и</w:t>
      </w:r>
      <w:r w:rsidR="007E7F73" w:rsidRPr="00770458">
        <w:rPr>
          <w:rFonts w:ascii="Times New Roman" w:eastAsia="Times New Roman" w:hAnsi="Times New Roman" w:cs="Times New Roman"/>
          <w:sz w:val="28"/>
          <w:szCs w:val="28"/>
          <w:lang w:eastAsia="ru-RU"/>
        </w:rPr>
        <w:t xml:space="preserve"> стоимости фактически оказанных Услуг за отчетный период</w:t>
      </w:r>
      <w:r>
        <w:rPr>
          <w:rFonts w:ascii="Times New Roman" w:eastAsia="Times New Roman" w:hAnsi="Times New Roman" w:cs="Times New Roman"/>
          <w:sz w:val="28"/>
          <w:szCs w:val="28"/>
          <w:lang w:eastAsia="ru-RU"/>
        </w:rPr>
        <w:t>;</w:t>
      </w:r>
    </w:p>
    <w:p w14:paraId="195C985D" w14:textId="2E1F11A4" w:rsidR="00ED07A2" w:rsidRPr="00770458" w:rsidRDefault="00ED07A2"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счет на оплату.</w:t>
      </w:r>
    </w:p>
    <w:p w14:paraId="2D6130F4" w14:textId="6F3604DE" w:rsidR="0089523B" w:rsidRPr="00770458"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4.2. В течение 5 (пяти) рабочих дней, </w:t>
      </w:r>
      <w:r w:rsidRPr="00770458">
        <w:rPr>
          <w:rFonts w:ascii="Times New Roman" w:eastAsia="Times New Roman" w:hAnsi="Times New Roman" w:cs="Times New Roman"/>
          <w:color w:val="00000A"/>
          <w:sz w:val="28"/>
          <w:szCs w:val="28"/>
          <w:lang w:eastAsia="ru-RU"/>
        </w:rPr>
        <w:t xml:space="preserve">с даты предоставления документов, указанных в п. 4.1. </w:t>
      </w:r>
      <w:r w:rsidR="00FE70DB" w:rsidRPr="00770458">
        <w:rPr>
          <w:rFonts w:ascii="Times New Roman" w:eastAsia="Times New Roman" w:hAnsi="Times New Roman" w:cs="Times New Roman"/>
          <w:color w:val="00000A"/>
          <w:sz w:val="28"/>
          <w:szCs w:val="28"/>
          <w:lang w:eastAsia="ru-RU"/>
        </w:rPr>
        <w:t>Договор</w:t>
      </w:r>
      <w:r w:rsidRPr="00770458">
        <w:rPr>
          <w:rFonts w:ascii="Times New Roman" w:eastAsia="Times New Roman" w:hAnsi="Times New Roman" w:cs="Times New Roman"/>
          <w:color w:val="00000A"/>
          <w:sz w:val="28"/>
          <w:szCs w:val="28"/>
          <w:lang w:eastAsia="ru-RU"/>
        </w:rPr>
        <w:t>а</w:t>
      </w:r>
      <w:r w:rsidRPr="00770458">
        <w:rPr>
          <w:rFonts w:ascii="Times New Roman" w:eastAsia="Times New Roman" w:hAnsi="Times New Roman" w:cs="Times New Roman"/>
          <w:sz w:val="28"/>
          <w:szCs w:val="28"/>
          <w:lang w:eastAsia="ru-RU"/>
        </w:rPr>
        <w:t xml:space="preserve">, Заказчик </w:t>
      </w:r>
      <w:r w:rsidR="000815E0" w:rsidRPr="00770458">
        <w:rPr>
          <w:rFonts w:ascii="Times New Roman" w:eastAsia="Times New Roman" w:hAnsi="Times New Roman" w:cs="Times New Roman"/>
          <w:sz w:val="28"/>
          <w:szCs w:val="28"/>
          <w:lang w:eastAsia="ru-RU"/>
        </w:rPr>
        <w:t>вправе назначить</w:t>
      </w:r>
      <w:r w:rsidRPr="00770458">
        <w:rPr>
          <w:rFonts w:ascii="Times New Roman" w:eastAsia="Times New Roman" w:hAnsi="Times New Roman" w:cs="Times New Roman"/>
          <w:sz w:val="28"/>
          <w:szCs w:val="28"/>
          <w:lang w:eastAsia="ru-RU"/>
        </w:rPr>
        <w:t xml:space="preserve"> экспертизу оказанных услуг в части его соответствия условиям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049FBFCF"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Экспертиза проводится Заказчиком своими силами.</w:t>
      </w:r>
    </w:p>
    <w:p w14:paraId="7F8E2064"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Срок проведения экспертизы оказанных услуг и оформления заключения о проведении силами заказчика экспертизы результатов,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составляет не более 10 (десяти) рабочих дней со дня назначения такой экспертизы.</w:t>
      </w:r>
    </w:p>
    <w:p w14:paraId="0A7DA560"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 наличии надлежащим образом оформленных документов, указанных в п.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и при отсутствии недостатков </w:t>
      </w:r>
      <w:r w:rsidR="001413E6" w:rsidRPr="00770458">
        <w:rPr>
          <w:rFonts w:ascii="Times New Roman" w:eastAsia="Times New Roman" w:hAnsi="Times New Roman" w:cs="Times New Roman"/>
          <w:sz w:val="28"/>
          <w:szCs w:val="28"/>
          <w:lang w:eastAsia="ru-RU"/>
        </w:rPr>
        <w:t>оказанных услуг</w:t>
      </w:r>
      <w:r w:rsidRPr="00770458">
        <w:rPr>
          <w:rFonts w:ascii="Times New Roman" w:eastAsia="Times New Roman" w:hAnsi="Times New Roman" w:cs="Times New Roman"/>
          <w:sz w:val="28"/>
          <w:szCs w:val="28"/>
          <w:lang w:eastAsia="ru-RU"/>
        </w:rPr>
        <w:t>, Заказчик, не позднее 2 (двух) рабочих дней, с даты проведения экспертизы, осуществляет приемку оказанных</w:t>
      </w:r>
      <w:r w:rsidR="000815E0" w:rsidRPr="00770458">
        <w:rPr>
          <w:rFonts w:ascii="Times New Roman" w:eastAsia="Times New Roman" w:hAnsi="Times New Roman" w:cs="Times New Roman"/>
          <w:sz w:val="28"/>
          <w:szCs w:val="28"/>
          <w:lang w:eastAsia="ru-RU"/>
        </w:rPr>
        <w:t xml:space="preserve"> Услуг, по результатам которой </w:t>
      </w:r>
      <w:r w:rsidRPr="00770458">
        <w:rPr>
          <w:rFonts w:ascii="Times New Roman" w:eastAsia="Times New Roman" w:hAnsi="Times New Roman" w:cs="Times New Roman"/>
          <w:sz w:val="28"/>
          <w:szCs w:val="28"/>
          <w:lang w:eastAsia="ru-RU"/>
        </w:rPr>
        <w:t xml:space="preserve">подписывает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Times New Roman" w:hAnsi="Times New Roman" w:cs="Times New Roman"/>
          <w:sz w:val="28"/>
          <w:szCs w:val="28"/>
          <w:lang w:eastAsia="ru-RU"/>
        </w:rPr>
        <w:t>.</w:t>
      </w:r>
    </w:p>
    <w:p w14:paraId="113E0FE5" w14:textId="77777777" w:rsidR="0089523B" w:rsidRPr="00770458" w:rsidRDefault="0089523B" w:rsidP="00487895">
      <w:pPr>
        <w:widowControl w:val="0"/>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770458">
        <w:rPr>
          <w:rFonts w:ascii="Times New Roman" w:eastAsia="Calibri" w:hAnsi="Times New Roman" w:cs="Times New Roman"/>
          <w:kern w:val="1"/>
          <w:sz w:val="28"/>
          <w:szCs w:val="28"/>
          <w:lang w:eastAsia="ar-SA"/>
        </w:rPr>
        <w:t xml:space="preserve">4.3. При наличии недостатков оказанных Услуг, выявленных при проведении экспертизы, Заказчик, не позднее 2 (двух) рабочих дней с даты проведения экспертизы, направляет мотивированный отказ от подписания </w:t>
      </w:r>
      <w:r w:rsidR="000815E0" w:rsidRPr="00770458">
        <w:rPr>
          <w:rFonts w:ascii="Times New Roman" w:eastAsia="Times New Roman" w:hAnsi="Times New Roman" w:cs="Times New Roman"/>
          <w:sz w:val="28"/>
          <w:szCs w:val="28"/>
          <w:lang w:eastAsia="ru-RU"/>
        </w:rPr>
        <w:t xml:space="preserve">Акт сдачи-приемки </w:t>
      </w:r>
      <w:r w:rsidR="000815E0" w:rsidRPr="00770458">
        <w:rPr>
          <w:rFonts w:ascii="Times New Roman" w:eastAsia="Times New Roman" w:hAnsi="Times New Roman" w:cs="Times New Roman"/>
          <w:sz w:val="28"/>
          <w:szCs w:val="28"/>
          <w:lang w:eastAsia="ru-RU"/>
        </w:rPr>
        <w:lastRenderedPageBreak/>
        <w:t>услуг</w:t>
      </w:r>
      <w:r w:rsidRPr="00770458">
        <w:rPr>
          <w:rFonts w:ascii="Times New Roman" w:eastAsia="Calibri" w:hAnsi="Times New Roman" w:cs="Times New Roman"/>
          <w:kern w:val="1"/>
          <w:sz w:val="28"/>
          <w:szCs w:val="28"/>
          <w:lang w:eastAsia="ar-SA"/>
        </w:rPr>
        <w:t>, который содержит перечень выявленных Заказчиком недостатков и срок их устранения (далее – Мотивированный отказ).</w:t>
      </w:r>
    </w:p>
    <w:p w14:paraId="14F48AA1"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4.4. В случае получения от Заказчика запроса о предоставлении разъяснений относительно оказанных услуг, относящихся к условиям исполнения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 xml:space="preserve">а и (или) отдельным этапам исполнения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а, Исполнитель в течение 2 (двух) рабочих дней обязан предоставить Заказчику запрашиваемые разъяснения в отношении оказанных услуг.</w:t>
      </w:r>
    </w:p>
    <w:p w14:paraId="0476EC14"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4.5. В случае отказа Заказчика от принятия оказанных услуг на основании экспертного заключения в связи с необходимостью устранения недостатков, Исполнитель обязан в срок, установленный в мотивированном отказе Заказчиком, устранить указанные недостатки за свой счет и направить (почтой или с нарочным) отчет об устранении недостатков, а также</w:t>
      </w:r>
      <w:r w:rsidRPr="00770458">
        <w:rPr>
          <w:rFonts w:ascii="Times New Roman" w:eastAsia="Times New Roman" w:hAnsi="Times New Roman" w:cs="Times New Roman"/>
          <w:sz w:val="28"/>
          <w:szCs w:val="28"/>
          <w:lang w:eastAsia="ru-RU"/>
        </w:rPr>
        <w:t xml:space="preserve"> надлежащи</w:t>
      </w:r>
      <w:r w:rsidR="000815E0" w:rsidRPr="00770458">
        <w:rPr>
          <w:rFonts w:ascii="Times New Roman" w:eastAsia="Times New Roman" w:hAnsi="Times New Roman" w:cs="Times New Roman"/>
          <w:sz w:val="28"/>
          <w:szCs w:val="28"/>
          <w:lang w:eastAsia="ru-RU"/>
        </w:rPr>
        <w:t>м образом оформленные документы</w:t>
      </w:r>
      <w:r w:rsidRPr="00770458">
        <w:rPr>
          <w:rFonts w:ascii="Times New Roman" w:eastAsia="Times New Roman" w:hAnsi="Times New Roman" w:cs="Times New Roman"/>
          <w:sz w:val="28"/>
          <w:szCs w:val="28"/>
          <w:lang w:eastAsia="ru-RU"/>
        </w:rPr>
        <w:t xml:space="preserve">, указанные в п.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r w:rsidRPr="00770458">
        <w:rPr>
          <w:rFonts w:ascii="Times New Roman" w:eastAsia="Times New Roman" w:hAnsi="Times New Roman" w:cs="Times New Roman"/>
          <w:sz w:val="28"/>
          <w:szCs w:val="28"/>
          <w:lang w:eastAsia="ar-SA"/>
        </w:rPr>
        <w:t>.</w:t>
      </w:r>
    </w:p>
    <w:p w14:paraId="614B6779"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4.6. В случае если по результатам рассмотрения отчета,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Times New Roman" w:hAnsi="Times New Roman" w:cs="Times New Roman"/>
          <w:sz w:val="28"/>
          <w:szCs w:val="28"/>
          <w:lang w:eastAsia="ru-RU"/>
        </w:rPr>
        <w:t>.</w:t>
      </w:r>
    </w:p>
    <w:p w14:paraId="24CD6D3E" w14:textId="1541271D" w:rsidR="0089523B"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4.7. Подписанный Заказчиком и Исполнителем</w:t>
      </w:r>
      <w:r w:rsidRPr="00770458">
        <w:rPr>
          <w:rFonts w:ascii="Times New Roman" w:eastAsia="Times New Roman" w:hAnsi="Times New Roman" w:cs="Times New Roman"/>
          <w:sz w:val="28"/>
          <w:szCs w:val="28"/>
          <w:lang w:eastAsia="ru-RU"/>
        </w:rPr>
        <w:t xml:space="preserve"> Акт сдачи-приемки услуг за расчетный период, </w:t>
      </w:r>
      <w:r w:rsidRPr="00770458">
        <w:rPr>
          <w:rFonts w:ascii="Times New Roman" w:eastAsia="Times New Roman" w:hAnsi="Times New Roman" w:cs="Times New Roman"/>
          <w:sz w:val="28"/>
          <w:szCs w:val="28"/>
          <w:lang w:eastAsia="ar-SA"/>
        </w:rPr>
        <w:t>и предъявленный Исполнителем Заказчику счет на оплату являются основанием для оплаты Исполнителю оказанных услуг.</w:t>
      </w:r>
    </w:p>
    <w:p w14:paraId="7F863CDA" w14:textId="12E7A373" w:rsidR="006E50AF" w:rsidRPr="00770458" w:rsidRDefault="006E50AF"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E50AF">
        <w:rPr>
          <w:rFonts w:ascii="Times New Roman" w:eastAsia="Times New Roman" w:hAnsi="Times New Roman" w:cs="Times New Roman"/>
          <w:sz w:val="28"/>
          <w:szCs w:val="28"/>
          <w:lang w:eastAsia="ar-SA"/>
        </w:rPr>
        <w:t xml:space="preserve">4.8. Сверка расчетов оформляется актом сверки взаиморасчетов, который согласовывается Сторонами в течение 5 (пяти) рабочих дней, с момента получения Стороной акта сверки взаиморасчетов, переданного другой Стороной. 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 В случае отказа одной из Сторон от подписания акта сверки взаиморасчетов либо не направления обоснованных письменных возражений по взаиморасчетам в течении 5 (пяти) рабочих дней с момента получения акта сверки </w:t>
      </w:r>
      <w:r w:rsidR="003E5CF2" w:rsidRPr="006E50AF">
        <w:rPr>
          <w:rFonts w:ascii="Times New Roman" w:eastAsia="Times New Roman" w:hAnsi="Times New Roman" w:cs="Times New Roman"/>
          <w:sz w:val="28"/>
          <w:szCs w:val="28"/>
          <w:lang w:eastAsia="ar-SA"/>
        </w:rPr>
        <w:t>взаиморасчетов,</w:t>
      </w:r>
      <w:r w:rsidRPr="006E50AF">
        <w:rPr>
          <w:rFonts w:ascii="Times New Roman" w:eastAsia="Times New Roman" w:hAnsi="Times New Roman" w:cs="Times New Roman"/>
          <w:sz w:val="28"/>
          <w:szCs w:val="28"/>
          <w:lang w:eastAsia="ar-SA"/>
        </w:rPr>
        <w:t xml:space="preserve"> акт сверки взаиморасчетов считается согласованным Сторонами.</w:t>
      </w:r>
    </w:p>
    <w:p w14:paraId="77E4A6A8"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3E5A773A" w14:textId="6C4E7F65"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Права и обязанности Сторон</w:t>
      </w:r>
    </w:p>
    <w:p w14:paraId="1A7A418D"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69EC88D9"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 Заказчик вправе:</w:t>
      </w:r>
    </w:p>
    <w:p w14:paraId="324AD3DC"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5.1.1. Требовать от Исполнителя надлежащего исполнения обязательств в соответствии с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а также требовать своевременного устранения выявленных недостатков.</w:t>
      </w:r>
    </w:p>
    <w:p w14:paraId="7BAE6F64"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5.1.2. Требовать от Исполнителя представления надлежащим образом оформленной отчетной документации в соответствие с пунктом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подтверждающих исполнение обязательств в соответствии с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p>
    <w:p w14:paraId="6DF452AD"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5.1.3. Запрашивать у Исполнителя информацию о ходе оказываемых Услуг.</w:t>
      </w:r>
    </w:p>
    <w:p w14:paraId="5114A0B8"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5.1.4. Требовать устранения недостатков Услуг, в том числе в части объема и стоимости этих Услуг.</w:t>
      </w:r>
    </w:p>
    <w:p w14:paraId="1F66A603" w14:textId="2C6173CD" w:rsidR="0089523B"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5.1.5. В одностороннем порядке отказаться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в </w:t>
      </w:r>
      <w:r w:rsidRPr="00770458">
        <w:rPr>
          <w:rFonts w:ascii="Times New Roman" w:eastAsia="Times New Roman" w:hAnsi="Times New Roman" w:cs="Times New Roman"/>
          <w:sz w:val="28"/>
          <w:szCs w:val="28"/>
          <w:lang w:eastAsia="ru-RU"/>
        </w:rPr>
        <w:lastRenderedPageBreak/>
        <w:t xml:space="preserve">случаях, предусмотренных разделом 8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31A44648" w14:textId="67A8ECF6" w:rsidR="00564628" w:rsidRPr="00770458" w:rsidRDefault="00564628"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5.1.6. Требовать оплаты неустойки (штрафа, пени) в соответствии с условиями Договора.</w:t>
      </w:r>
    </w:p>
    <w:p w14:paraId="3FFB7B89"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 Заказчик обязан:</w:t>
      </w:r>
    </w:p>
    <w:p w14:paraId="2DBF0452"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5.2.1. Осуществлять контроль за объемом и сроками оказания Услуг.</w:t>
      </w:r>
    </w:p>
    <w:p w14:paraId="1415978E"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5.2.2. Сообщать в письменной форме Исполнителю о недостатках, обнаруженных в ходе оказания услуг.</w:t>
      </w:r>
    </w:p>
    <w:p w14:paraId="1B63ED4B" w14:textId="77777777" w:rsidR="001413E6"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5.2.3. Обеспечить своевременную приёмку оказанных услуг и оплату оказанных услуг надлежащего качества.</w:t>
      </w:r>
    </w:p>
    <w:p w14:paraId="1B75A98B" w14:textId="20F0AB75" w:rsidR="0089523B"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5.2.4. При обнаружении несоответствия качества, объема и стоимости, оказанных Исполнителем услуг условиям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требовать устранения замечаний</w:t>
      </w:r>
      <w:r w:rsidR="00564628" w:rsidRPr="00770458">
        <w:rPr>
          <w:rFonts w:ascii="Times New Roman" w:eastAsia="Times New Roman" w:hAnsi="Times New Roman" w:cs="Times New Roman"/>
          <w:sz w:val="28"/>
          <w:szCs w:val="28"/>
          <w:lang w:eastAsia="ru-RU"/>
        </w:rPr>
        <w:t>.</w:t>
      </w:r>
    </w:p>
    <w:p w14:paraId="78BB4E25" w14:textId="2876D5DE" w:rsidR="0089523B" w:rsidRPr="00770458" w:rsidRDefault="0089523B"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w:t>
      </w:r>
      <w:r w:rsidR="00564628" w:rsidRPr="00770458">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xml:space="preserve">. Представлять Исполнителю сведения об изменении своего адреса в срок не позднее 5 (пяти) рабочих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е. </w:t>
      </w:r>
    </w:p>
    <w:p w14:paraId="71F7663C" w14:textId="4B804D6C" w:rsidR="00B428FB" w:rsidRPr="00770458" w:rsidRDefault="00B428F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5.2.6. В одностороннем порядке отказаться от исполнения Договора в случаях, предусмотренных разделом 8 Договора.</w:t>
      </w:r>
    </w:p>
    <w:p w14:paraId="44B1E6D0"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5.3. Исполнитель вправе:</w:t>
      </w:r>
    </w:p>
    <w:p w14:paraId="77F09FB0" w14:textId="5DB2362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5.3.1. Требовать своевременного подписания Заказчиком </w:t>
      </w:r>
      <w:r w:rsidR="000815E0" w:rsidRPr="00770458">
        <w:rPr>
          <w:rFonts w:ascii="Times New Roman" w:eastAsia="Times New Roman" w:hAnsi="Times New Roman" w:cs="Times New Roman"/>
          <w:sz w:val="28"/>
          <w:szCs w:val="28"/>
          <w:lang w:eastAsia="ru-RU"/>
        </w:rPr>
        <w:t>Акт</w:t>
      </w:r>
      <w:r w:rsidR="00E049C9">
        <w:rPr>
          <w:rFonts w:ascii="Times New Roman" w:eastAsia="Times New Roman" w:hAnsi="Times New Roman" w:cs="Times New Roman"/>
          <w:sz w:val="28"/>
          <w:szCs w:val="28"/>
          <w:lang w:eastAsia="ru-RU"/>
        </w:rPr>
        <w:t>а</w:t>
      </w:r>
      <w:r w:rsidR="000815E0" w:rsidRPr="00770458">
        <w:rPr>
          <w:rFonts w:ascii="Times New Roman" w:eastAsia="Times New Roman" w:hAnsi="Times New Roman" w:cs="Times New Roman"/>
          <w:sz w:val="28"/>
          <w:szCs w:val="28"/>
          <w:lang w:eastAsia="ru-RU"/>
        </w:rPr>
        <w:t xml:space="preserve"> сдачи-приемки услуг </w:t>
      </w:r>
      <w:r w:rsidRPr="00770458">
        <w:rPr>
          <w:rFonts w:ascii="Times New Roman" w:eastAsia="Times New Roman" w:hAnsi="Times New Roman" w:cs="Times New Roman"/>
          <w:sz w:val="28"/>
          <w:szCs w:val="28"/>
          <w:lang w:eastAsia="ru-RU"/>
        </w:rPr>
        <w:t xml:space="preserve">в установленном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порядке.</w:t>
      </w:r>
    </w:p>
    <w:p w14:paraId="652B12E1"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5.3.2. Требовать своевременной оплаты оказанных услуг в соответствии с условиями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408029F7"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5.3.3. Привлечь к исполнению своих обязательств по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у других лиц – соисполнителей, обладающих специальными знаниями, навыками, квалификацией, специальным оборудованием и т.п., по видам (содержанию) услуг, предусмотренных в </w:t>
      </w:r>
      <w:r w:rsidR="000815E0" w:rsidRPr="00770458">
        <w:rPr>
          <w:rFonts w:ascii="Times New Roman" w:eastAsia="Times New Roman" w:hAnsi="Times New Roman" w:cs="Times New Roman"/>
          <w:sz w:val="28"/>
          <w:szCs w:val="28"/>
          <w:lang w:eastAsia="ru-RU"/>
        </w:rPr>
        <w:t>Техническом задании</w:t>
      </w:r>
      <w:r w:rsidRPr="00770458">
        <w:rPr>
          <w:rFonts w:ascii="Times New Roman" w:eastAsia="Times New Roman" w:hAnsi="Times New Roman" w:cs="Times New Roman"/>
          <w:sz w:val="28"/>
          <w:szCs w:val="28"/>
          <w:lang w:eastAsia="ru-RU"/>
        </w:rPr>
        <w:t>. При этом Исполнитель несет ответственность перед Заказчиком за неисполнение или ненадлежащее исполнение обязательств соисполнителями.</w:t>
      </w:r>
    </w:p>
    <w:p w14:paraId="0FD6B59C"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Привлечение соисполнителей не влечет изменение Цены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и (или) объемов услуг по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у. Перечень услуг, оказанных соисполнителями, и их стоимость Исполнитель указывает в Акте сдачи-приемки услуг, представляемом Заказчику по результатам оказания услуг, в порядке, установленном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p>
    <w:p w14:paraId="3B01E316"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5.3.4. Запрашивать у Заказчика разъяснения и уточнения относительно оказания услуг в рамках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52718C6C"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5.3.5. Получать от Заказчика содействие при оказании услуг в соответствии с условиями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6924E55F"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 Исполнитель обязан:</w:t>
      </w:r>
    </w:p>
    <w:p w14:paraId="4DD64644" w14:textId="77777777" w:rsidR="00564628"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10" w:name="Par756"/>
      <w:bookmarkEnd w:id="10"/>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1</w:t>
      </w:r>
      <w:r w:rsidRPr="00770458">
        <w:rPr>
          <w:rFonts w:ascii="Times New Roman" w:eastAsia="Times New Roman" w:hAnsi="Times New Roman" w:cs="Times New Roman"/>
          <w:sz w:val="28"/>
          <w:szCs w:val="28"/>
          <w:lang w:eastAsia="ru-RU"/>
        </w:rPr>
        <w:t xml:space="preserve">. </w:t>
      </w:r>
      <w:r w:rsidR="00564628" w:rsidRPr="00770458">
        <w:rPr>
          <w:rFonts w:ascii="Times New Roman" w:eastAsia="Times New Roman" w:hAnsi="Times New Roman" w:cs="Times New Roman"/>
          <w:sz w:val="28"/>
          <w:szCs w:val="28"/>
          <w:lang w:eastAsia="ru-RU"/>
        </w:rPr>
        <w:t>Добросовестно и в полном объеме оказать Заказчику услуги в соответствии с условиями настоящего Договора и Технического задания.</w:t>
      </w:r>
    </w:p>
    <w:p w14:paraId="1C570821" w14:textId="5CA555B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w:t>
      </w:r>
      <w:r w:rsidRPr="00770458">
        <w:rPr>
          <w:rFonts w:ascii="Times New Roman" w:eastAsia="Times New Roman" w:hAnsi="Times New Roman" w:cs="Times New Roman"/>
          <w:sz w:val="28"/>
          <w:szCs w:val="28"/>
          <w:lang w:eastAsia="ru-RU"/>
        </w:rPr>
        <w:lastRenderedPageBreak/>
        <w:t>заданием.</w:t>
      </w:r>
    </w:p>
    <w:p w14:paraId="51DF92C8" w14:textId="12171416"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2</w:t>
      </w:r>
      <w:r w:rsidR="0089523B" w:rsidRPr="00770458">
        <w:rPr>
          <w:rFonts w:ascii="Times New Roman" w:eastAsia="Times New Roman" w:hAnsi="Times New Roman" w:cs="Times New Roman"/>
          <w:sz w:val="28"/>
          <w:szCs w:val="28"/>
          <w:lang w:eastAsia="ru-RU"/>
        </w:rPr>
        <w:t>. Обеспечить устранение недостатков, выявленных в ходе оказания услуг, за свой счет.</w:t>
      </w:r>
    </w:p>
    <w:p w14:paraId="090EF6B9" w14:textId="7A631BFC"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11" w:name="Par758"/>
      <w:bookmarkEnd w:id="11"/>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3</w:t>
      </w:r>
      <w:r w:rsidR="0089523B" w:rsidRPr="00770458">
        <w:rPr>
          <w:rFonts w:ascii="Times New Roman" w:eastAsia="Times New Roman" w:hAnsi="Times New Roman" w:cs="Times New Roman"/>
          <w:sz w:val="28"/>
          <w:szCs w:val="28"/>
          <w:lang w:eastAsia="ru-RU"/>
        </w:rPr>
        <w:t xml:space="preserve">. В случае если законодательством Российской Федерации предусмотрено лицензирование вида деятельности, являющегося предметом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а, а также, в случае если законодательством Российской Федерации к лицам, осуществляющим оказание услуг, являющихся предметом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 Копии таких документов должны быть переданы Исполнителем Заказчику по его требованию.</w:t>
      </w:r>
    </w:p>
    <w:p w14:paraId="1E1BD88C" w14:textId="6DF259FE"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4</w:t>
      </w:r>
      <w:r w:rsidR="0089523B" w:rsidRPr="00770458">
        <w:rPr>
          <w:rFonts w:ascii="Times New Roman" w:eastAsia="Times New Roman" w:hAnsi="Times New Roman" w:cs="Times New Roman"/>
          <w:sz w:val="28"/>
          <w:szCs w:val="28"/>
          <w:lang w:eastAsia="ru-RU"/>
        </w:rPr>
        <w:t xml:space="preserve">. Представлять Заказчику сведения об изменении своего адреса и (или) банковских реквизитов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е.</w:t>
      </w:r>
    </w:p>
    <w:p w14:paraId="2D4F3552" w14:textId="36AFAF01"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5</w:t>
      </w:r>
      <w:r w:rsidR="0089523B" w:rsidRPr="00770458">
        <w:rPr>
          <w:rFonts w:ascii="Times New Roman" w:eastAsia="Times New Roman" w:hAnsi="Times New Roman" w:cs="Times New Roman"/>
          <w:sz w:val="28"/>
          <w:szCs w:val="28"/>
          <w:lang w:eastAsia="ru-RU"/>
        </w:rPr>
        <w:t>. Своевременно выставлять счет на оплату оказанных услуг.</w:t>
      </w:r>
    </w:p>
    <w:p w14:paraId="52BD690C" w14:textId="65C7CB19" w:rsidR="0089523B" w:rsidRPr="00770458" w:rsidRDefault="000815E0" w:rsidP="00487895">
      <w:pPr>
        <w:tabs>
          <w:tab w:val="left" w:pos="1843"/>
        </w:tabs>
        <w:suppressAutoHyphens/>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6</w:t>
      </w:r>
      <w:r w:rsidR="0089523B" w:rsidRPr="00770458">
        <w:rPr>
          <w:rFonts w:ascii="Times New Roman" w:eastAsia="Times New Roman" w:hAnsi="Times New Roman" w:cs="Times New Roman"/>
          <w:sz w:val="28"/>
          <w:szCs w:val="28"/>
          <w:lang w:eastAsia="ru-RU"/>
        </w:rPr>
        <w:t xml:space="preserve">. Представлять Заказчику информацию обо всех соисполнителях, заключивших с Исполнителем договор или договоры в течение 10 (десяти) календарных дней с даты заключения такого договора, цена которого или общая цена которых составляет более чем десять процентов Цены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w:t>
      </w:r>
    </w:p>
    <w:p w14:paraId="4773DE88" w14:textId="4AB7DA0A" w:rsidR="0089523B" w:rsidRPr="00770458" w:rsidRDefault="000815E0"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7</w:t>
      </w:r>
      <w:r w:rsidR="0089523B" w:rsidRPr="00770458">
        <w:rPr>
          <w:rFonts w:ascii="Times New Roman" w:eastAsia="Times New Roman" w:hAnsi="Times New Roman" w:cs="Times New Roman"/>
          <w:sz w:val="28"/>
          <w:szCs w:val="28"/>
          <w:lang w:eastAsia="ru-RU"/>
        </w:rPr>
        <w:t xml:space="preserve">. Оплатить неустойку (штрафы, пени), предусмотренную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ом, а также убытки, понесенные Заказчиком в связи с неисполнением или ненадлежащим исполнением Исполнителем своих обязательств по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у.</w:t>
      </w:r>
    </w:p>
    <w:p w14:paraId="432CD3D5" w14:textId="1D642809" w:rsidR="0089523B" w:rsidRPr="00770458" w:rsidRDefault="000815E0"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E049C9">
        <w:rPr>
          <w:rFonts w:ascii="Times New Roman" w:eastAsia="Times New Roman" w:hAnsi="Times New Roman" w:cs="Times New Roman"/>
          <w:sz w:val="28"/>
          <w:szCs w:val="28"/>
          <w:lang w:eastAsia="ru-RU"/>
        </w:rPr>
        <w:t>8</w:t>
      </w:r>
      <w:r w:rsidR="0089523B" w:rsidRPr="00770458">
        <w:rPr>
          <w:rFonts w:ascii="Times New Roman" w:eastAsia="Times New Roman" w:hAnsi="Times New Roman" w:cs="Times New Roman"/>
          <w:sz w:val="28"/>
          <w:szCs w:val="28"/>
          <w:lang w:eastAsia="ru-RU"/>
        </w:rPr>
        <w:t xml:space="preserve">. </w:t>
      </w:r>
      <w:bookmarkStart w:id="12" w:name="_Hlk45839497"/>
      <w:r w:rsidR="0089523B" w:rsidRPr="00770458">
        <w:rPr>
          <w:rFonts w:ascii="Times New Roman" w:eastAsia="Times New Roman" w:hAnsi="Times New Roman" w:cs="Times New Roman"/>
          <w:color w:val="000000"/>
          <w:sz w:val="28"/>
          <w:szCs w:val="28"/>
          <w:lang w:eastAsia="ru-RU"/>
        </w:rPr>
        <w:t xml:space="preserve">В случае установления уполномоченными контрольными органами, либо </w:t>
      </w:r>
      <w:r w:rsidR="00564628" w:rsidRPr="00770458">
        <w:rPr>
          <w:rFonts w:ascii="Times New Roman" w:eastAsia="Times New Roman" w:hAnsi="Times New Roman" w:cs="Times New Roman"/>
          <w:color w:val="000000"/>
          <w:sz w:val="28"/>
          <w:szCs w:val="28"/>
          <w:lang w:eastAsia="ru-RU"/>
        </w:rPr>
        <w:t xml:space="preserve">при </w:t>
      </w:r>
      <w:r w:rsidR="0089523B" w:rsidRPr="00770458">
        <w:rPr>
          <w:rFonts w:ascii="Times New Roman" w:eastAsia="Times New Roman" w:hAnsi="Times New Roman" w:cs="Times New Roman"/>
          <w:color w:val="000000"/>
          <w:sz w:val="28"/>
          <w:szCs w:val="28"/>
          <w:lang w:eastAsia="ru-RU"/>
        </w:rPr>
        <w:t>осуществлении Заказчиком внутреннего контроля</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фактов завышения (невыполнения, неоказания) объема услуг и/или их стоимости</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Исполнитель</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w:t>
      </w:r>
      <w:r w:rsidR="00564628" w:rsidRPr="00770458">
        <w:rPr>
          <w:rFonts w:ascii="Times New Roman" w:eastAsia="Times New Roman" w:hAnsi="Times New Roman" w:cs="Times New Roman"/>
          <w:color w:val="000000"/>
          <w:sz w:val="28"/>
          <w:szCs w:val="28"/>
          <w:lang w:eastAsia="ru-RU"/>
        </w:rPr>
        <w:t xml:space="preserve">в течение 10 (десяти) календарных дней с момента его уведомления, </w:t>
      </w:r>
      <w:r w:rsidR="0089523B" w:rsidRPr="00770458">
        <w:rPr>
          <w:rFonts w:ascii="Times New Roman" w:eastAsia="Times New Roman" w:hAnsi="Times New Roman" w:cs="Times New Roman"/>
          <w:color w:val="000000"/>
          <w:sz w:val="28"/>
          <w:szCs w:val="28"/>
          <w:lang w:eastAsia="ru-RU"/>
        </w:rPr>
        <w:t xml:space="preserve">осуществляет возврат </w:t>
      </w:r>
      <w:r w:rsidR="00564628" w:rsidRPr="00770458">
        <w:rPr>
          <w:rFonts w:ascii="Times New Roman" w:eastAsia="Times New Roman" w:hAnsi="Times New Roman" w:cs="Times New Roman"/>
          <w:color w:val="000000"/>
          <w:sz w:val="28"/>
          <w:szCs w:val="28"/>
          <w:lang w:eastAsia="ru-RU"/>
        </w:rPr>
        <w:t xml:space="preserve">на расчетный счет Заказчика излишне полученных денежных средств для их дальнейшего направления Заказчиком </w:t>
      </w:r>
      <w:r w:rsidR="0089523B" w:rsidRPr="00770458">
        <w:rPr>
          <w:rFonts w:ascii="Times New Roman" w:eastAsia="Times New Roman" w:hAnsi="Times New Roman" w:cs="Times New Roman"/>
          <w:color w:val="000000"/>
          <w:sz w:val="28"/>
          <w:szCs w:val="28"/>
          <w:lang w:eastAsia="ru-RU"/>
        </w:rPr>
        <w:t xml:space="preserve">в бюджет </w:t>
      </w:r>
      <w:r w:rsidR="008577DB" w:rsidRPr="00770458">
        <w:rPr>
          <w:rFonts w:ascii="Times New Roman" w:eastAsia="Times New Roman" w:hAnsi="Times New Roman" w:cs="Times New Roman"/>
          <w:color w:val="000000"/>
          <w:sz w:val="28"/>
          <w:szCs w:val="28"/>
          <w:lang w:eastAsia="ru-RU"/>
        </w:rPr>
        <w:t xml:space="preserve">города Москвы и </w:t>
      </w:r>
      <w:r w:rsidR="0089523B" w:rsidRPr="00770458">
        <w:rPr>
          <w:rFonts w:ascii="Times New Roman" w:eastAsia="Times New Roman" w:hAnsi="Times New Roman" w:cs="Times New Roman"/>
          <w:color w:val="000000"/>
          <w:sz w:val="28"/>
          <w:szCs w:val="28"/>
          <w:lang w:eastAsia="ru-RU"/>
        </w:rPr>
        <w:t xml:space="preserve">Московской области. </w:t>
      </w:r>
    </w:p>
    <w:bookmarkEnd w:id="12"/>
    <w:p w14:paraId="6421DFE8" w14:textId="715EE20C" w:rsidR="00E4628E" w:rsidRPr="00770458" w:rsidRDefault="0089523B" w:rsidP="00591B3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w:t>
      </w:r>
      <w:r w:rsidR="000815E0" w:rsidRPr="00770458">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xml:space="preserve">. Исполнять иные обязательства, предусмотренные законодательством Российской Федерации 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r w:rsidR="008577DB" w:rsidRPr="00770458">
        <w:rPr>
          <w:rFonts w:ascii="Times New Roman" w:eastAsia="Times New Roman" w:hAnsi="Times New Roman" w:cs="Times New Roman"/>
          <w:sz w:val="28"/>
          <w:szCs w:val="28"/>
          <w:lang w:eastAsia="ru-RU"/>
        </w:rPr>
        <w:t xml:space="preserve"> </w:t>
      </w:r>
    </w:p>
    <w:p w14:paraId="6012D660" w14:textId="77777777"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C1907FF" w14:textId="60DB415A"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bookmarkStart w:id="13" w:name="Par770"/>
      <w:bookmarkEnd w:id="13"/>
      <w:r w:rsidRPr="00770458">
        <w:rPr>
          <w:b/>
          <w:sz w:val="28"/>
          <w:szCs w:val="28"/>
        </w:rPr>
        <w:t>Гарантии</w:t>
      </w:r>
    </w:p>
    <w:p w14:paraId="5666F495"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7BA3F813" w14:textId="602D8FB4"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6.1. Исполнитель гарантирует качество оказания услуг в соответствии с требованиями, указанными </w:t>
      </w:r>
      <w:r w:rsidRPr="00770458">
        <w:rPr>
          <w:rFonts w:ascii="Times New Roman" w:eastAsia="Times New Roman" w:hAnsi="Times New Roman" w:cs="Times New Roman"/>
          <w:color w:val="000000"/>
          <w:sz w:val="28"/>
          <w:szCs w:val="28"/>
          <w:lang w:eastAsia="ru-RU"/>
        </w:rPr>
        <w:t xml:space="preserve">в пункте </w:t>
      </w:r>
      <w:hyperlink w:anchor="Par756" w:history="1">
        <w:r w:rsidRPr="00770458">
          <w:rPr>
            <w:rFonts w:ascii="Times New Roman" w:eastAsia="Times New Roman" w:hAnsi="Times New Roman" w:cs="Times New Roman"/>
            <w:color w:val="000000"/>
            <w:sz w:val="28"/>
            <w:szCs w:val="28"/>
            <w:lang w:eastAsia="ru-RU"/>
          </w:rPr>
          <w:t>5.4.</w:t>
        </w:r>
        <w:r w:rsidR="00B428FB" w:rsidRPr="00770458">
          <w:rPr>
            <w:rFonts w:ascii="Times New Roman" w:eastAsia="Times New Roman" w:hAnsi="Times New Roman" w:cs="Times New Roman"/>
            <w:color w:val="000000"/>
            <w:sz w:val="28"/>
            <w:szCs w:val="28"/>
            <w:lang w:eastAsia="ru-RU"/>
          </w:rPr>
          <w:t>1</w:t>
        </w:r>
        <w:r w:rsidRPr="00770458">
          <w:rPr>
            <w:rFonts w:ascii="Times New Roman" w:eastAsia="Times New Roman" w:hAnsi="Times New Roman" w:cs="Times New Roman"/>
            <w:color w:val="000000"/>
            <w:sz w:val="28"/>
            <w:szCs w:val="28"/>
            <w:lang w:eastAsia="ru-RU"/>
          </w:rPr>
          <w:t>.</w:t>
        </w:r>
      </w:hyperlink>
      <w:r w:rsidRPr="00770458">
        <w:rPr>
          <w:rFonts w:ascii="Times New Roman" w:eastAsia="Times New Roman" w:hAnsi="Times New Roman" w:cs="Times New Roman"/>
          <w:sz w:val="28"/>
          <w:szCs w:val="28"/>
          <w:lang w:eastAsia="ru-RU"/>
        </w:rPr>
        <w:t xml:space="preserve">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5C70F2C0" w14:textId="34190FD3" w:rsidR="0089523B"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bookmarkStart w:id="14" w:name="Par773"/>
      <w:bookmarkStart w:id="15" w:name="Par776"/>
      <w:bookmarkEnd w:id="14"/>
      <w:bookmarkEnd w:id="15"/>
    </w:p>
    <w:p w14:paraId="4080D982" w14:textId="14C242A2" w:rsidR="00E049C9" w:rsidRDefault="00E049C9"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14:paraId="7B830303" w14:textId="77777777" w:rsidR="00E049C9" w:rsidRPr="00770458" w:rsidRDefault="00E049C9"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14:paraId="7C95BAC9" w14:textId="650EDF15" w:rsidR="003E5CF2" w:rsidRDefault="00591B3D"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lastRenderedPageBreak/>
        <w:t>Ответственность Сторон</w:t>
      </w:r>
    </w:p>
    <w:p w14:paraId="0691064B"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5FEFE81"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12765F47"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 Ответственность Заказчика:</w:t>
      </w:r>
    </w:p>
    <w:p w14:paraId="6231D40C"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2CA0C579"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EC48920"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p>
    <w:p w14:paraId="44CD661E"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данный вид финансирования является единственным и Заказчик своевременно (в течение 3 рабочий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16D37068"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 Ответственность Исполнителя:</w:t>
      </w:r>
    </w:p>
    <w:p w14:paraId="488C01A6" w14:textId="3CDDA2D6" w:rsidR="00591B3D" w:rsidRPr="00770458" w:rsidRDefault="00A47AE7"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7.3.1. В</w:t>
      </w:r>
      <w:r w:rsidR="00591B3D" w:rsidRPr="00770458">
        <w:rPr>
          <w:rFonts w:ascii="Times New Roman" w:eastAsia="Times New Roman" w:hAnsi="Times New Roman" w:cs="Times New Roman"/>
          <w:sz w:val="28"/>
          <w:szCs w:val="28"/>
          <w:lang w:eastAsia="ru-RU"/>
        </w:rPr>
        <w:t xml:space="preserve">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3E281C2A" w14:textId="1281E669"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7.3.2. В случае нарушения исполнения обязательств</w:t>
      </w:r>
      <w:r w:rsidR="00E049C9">
        <w:rPr>
          <w:rFonts w:ascii="Times New Roman" w:eastAsia="Times New Roman" w:hAnsi="Times New Roman" w:cs="Times New Roman"/>
          <w:sz w:val="28"/>
          <w:szCs w:val="28"/>
          <w:lang w:eastAsia="ru-RU"/>
        </w:rPr>
        <w:t>,</w:t>
      </w:r>
      <w:r w:rsidRPr="00770458">
        <w:rPr>
          <w:rFonts w:ascii="Times New Roman" w:eastAsia="Times New Roman" w:hAnsi="Times New Roman" w:cs="Times New Roman"/>
          <w:sz w:val="28"/>
          <w:szCs w:val="28"/>
          <w:lang w:eastAsia="ru-RU"/>
        </w:rPr>
        <w:t xml:space="preserve"> Исполнитель обязуется оплатить Заказчику неустойку в размере 0,5% от стоимости услуг по Договору за каждый день нарушения исполнения своих обязательств.</w:t>
      </w:r>
    </w:p>
    <w:p w14:paraId="23CD4F73"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7.3.3. общая сумма начисленной неустойки (штрафов, пеней) за неисполнение или ненадлежащее исполнение Исполнителем обязательств, предусмотренных Договором, не может превышать 30 (тридцать) процентов Цены Договора.</w:t>
      </w:r>
    </w:p>
    <w:p w14:paraId="166DC09A"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C6210FD" w14:textId="02F131F9"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lastRenderedPageBreak/>
        <w:t>7.5.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3E264768" w14:textId="77777777" w:rsidR="00B25BEA" w:rsidRPr="00770458" w:rsidRDefault="00B25BEA"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6" w:name="Par805"/>
      <w:bookmarkEnd w:id="16"/>
    </w:p>
    <w:p w14:paraId="68434E30" w14:textId="2AEC608B"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Порядок расторжения </w:t>
      </w:r>
      <w:r w:rsidR="00FE70DB" w:rsidRPr="00770458">
        <w:rPr>
          <w:b/>
          <w:sz w:val="28"/>
          <w:szCs w:val="28"/>
        </w:rPr>
        <w:t>Договор</w:t>
      </w:r>
      <w:r w:rsidRPr="00770458">
        <w:rPr>
          <w:b/>
          <w:sz w:val="28"/>
          <w:szCs w:val="28"/>
        </w:rPr>
        <w:t>а</w:t>
      </w:r>
    </w:p>
    <w:p w14:paraId="49408485"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2F2FA66B"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8.1. 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 может быть расторгнут:</w:t>
      </w:r>
    </w:p>
    <w:p w14:paraId="52102CF7"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а) по соглашению Сторон;</w:t>
      </w:r>
    </w:p>
    <w:p w14:paraId="5199CE41"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б) по решению суда;</w:t>
      </w:r>
    </w:p>
    <w:p w14:paraId="148A7B3E"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в) в случае одностороннего отказа Стороны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в соответствии с гражданским законодательством.</w:t>
      </w:r>
    </w:p>
    <w:p w14:paraId="1FA6B505" w14:textId="77777777" w:rsidR="0089523B" w:rsidRPr="00770458" w:rsidRDefault="0089523B" w:rsidP="00487895">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Заказчик вправе принять решение об одностороннем отказе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597B3CD5"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если в ходе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установлено, что </w:t>
      </w:r>
      <w:r w:rsidRPr="00770458">
        <w:rPr>
          <w:rFonts w:ascii="Times New Roman" w:eastAsia="Times New Roman" w:hAnsi="Times New Roman" w:cs="Times New Roman"/>
          <w:color w:val="00000A"/>
          <w:sz w:val="28"/>
          <w:szCs w:val="28"/>
          <w:lang w:eastAsia="ru-RU"/>
        </w:rPr>
        <w:t xml:space="preserve">Исполнитель </w:t>
      </w:r>
      <w:r w:rsidRPr="00770458">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67D9A42C" w14:textId="665905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8.2. Сторона, которой направлено предложение о расторжении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 соглашению Сторон, должна дать письменный </w:t>
      </w:r>
      <w:r w:rsidR="00D873E2" w:rsidRPr="00770458">
        <w:rPr>
          <w:rFonts w:ascii="Times New Roman" w:eastAsia="Times New Roman" w:hAnsi="Times New Roman" w:cs="Times New Roman"/>
          <w:sz w:val="28"/>
          <w:szCs w:val="28"/>
          <w:lang w:eastAsia="ru-RU"/>
        </w:rPr>
        <w:t>ответ, по существу,</w:t>
      </w:r>
      <w:r w:rsidRPr="00770458">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237C224C"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8.3. Расторжение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Pr="00770458">
        <w:rPr>
          <w:rFonts w:ascii="Times New Roman" w:eastAsia="Times New Roman" w:hAnsi="Times New Roman" w:cs="Times New Roman"/>
          <w:color w:val="00000A"/>
          <w:sz w:val="28"/>
          <w:szCs w:val="28"/>
          <w:lang w:eastAsia="ru-RU"/>
        </w:rPr>
        <w:t>исполнителю за оказанные услуги</w:t>
      </w:r>
      <w:r w:rsidRPr="00770458">
        <w:rPr>
          <w:rFonts w:ascii="Times New Roman" w:eastAsia="Times New Roman" w:hAnsi="Times New Roman" w:cs="Times New Roman"/>
          <w:sz w:val="28"/>
          <w:szCs w:val="28"/>
          <w:lang w:eastAsia="ru-RU"/>
        </w:rPr>
        <w:t>.</w:t>
      </w:r>
    </w:p>
    <w:p w14:paraId="07C33C18" w14:textId="77777777" w:rsidR="0089523B" w:rsidRPr="00770458" w:rsidRDefault="0089523B" w:rsidP="00487895">
      <w:pPr>
        <w:widowControl w:val="0"/>
        <w:tabs>
          <w:tab w:val="left" w:pos="1560"/>
        </w:tabs>
        <w:suppressAutoHyphens/>
        <w:spacing w:after="0" w:line="240" w:lineRule="auto"/>
        <w:ind w:firstLine="709"/>
        <w:jc w:val="both"/>
        <w:rPr>
          <w:rFonts w:ascii="Times New Roman" w:eastAsia="Calibri" w:hAnsi="Times New Roman" w:cs="Times New Roman"/>
          <w:b/>
          <w:kern w:val="2"/>
          <w:sz w:val="28"/>
          <w:szCs w:val="28"/>
          <w:lang w:eastAsia="ar-SA"/>
        </w:rPr>
      </w:pPr>
    </w:p>
    <w:p w14:paraId="75F5FE81" w14:textId="0AFE5A7F"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Обстоятельства непреодолимой силы</w:t>
      </w:r>
    </w:p>
    <w:p w14:paraId="5AE2775A"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1FA34F3" w14:textId="40D0DFBF" w:rsidR="0089523B" w:rsidRPr="00770458" w:rsidRDefault="00C67F02" w:rsidP="00487895">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bookmarkStart w:id="17" w:name="Par837"/>
      <w:bookmarkEnd w:id="17"/>
      <w:r w:rsidRPr="00770458">
        <w:rPr>
          <w:rFonts w:ascii="Times New Roman" w:eastAsia="Times New Roman" w:hAnsi="Times New Roman" w:cs="Times New Roman"/>
          <w:color w:val="00000A"/>
          <w:kern w:val="1"/>
          <w:sz w:val="28"/>
          <w:szCs w:val="28"/>
          <w:lang w:eastAsia="ar-SA"/>
        </w:rPr>
        <w:t>9</w:t>
      </w:r>
      <w:r w:rsidR="0089523B" w:rsidRPr="00770458">
        <w:rPr>
          <w:rFonts w:ascii="Times New Roman" w:eastAsia="Times New Roman" w:hAnsi="Times New Roman" w:cs="Times New Roman"/>
          <w:color w:val="00000A"/>
          <w:kern w:val="1"/>
          <w:sz w:val="28"/>
          <w:szCs w:val="28"/>
          <w:lang w:eastAsia="ar-SA"/>
        </w:rPr>
        <w:t xml:space="preserve">.1. Стороны освобождаются от ответственности за полное или частичное неисполнение своих обязательств по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 xml:space="preserve">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6CE159C" w14:textId="6B9D0D3E" w:rsidR="0089523B" w:rsidRPr="00770458" w:rsidRDefault="00C67F02" w:rsidP="00487895">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770458">
        <w:rPr>
          <w:rFonts w:ascii="Times New Roman" w:eastAsia="Times New Roman" w:hAnsi="Times New Roman" w:cs="Times New Roman"/>
          <w:color w:val="00000A"/>
          <w:kern w:val="1"/>
          <w:sz w:val="28"/>
          <w:szCs w:val="28"/>
          <w:lang w:eastAsia="ar-SA"/>
        </w:rPr>
        <w:lastRenderedPageBreak/>
        <w:t>9</w:t>
      </w:r>
      <w:r w:rsidR="0089523B" w:rsidRPr="00770458">
        <w:rPr>
          <w:rFonts w:ascii="Times New Roman" w:eastAsia="Times New Roman" w:hAnsi="Times New Roman" w:cs="Times New Roman"/>
          <w:color w:val="00000A"/>
          <w:kern w:val="1"/>
          <w:sz w:val="28"/>
          <w:szCs w:val="28"/>
          <w:lang w:eastAsia="ar-SA"/>
        </w:rPr>
        <w:t>.2.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B1FD884"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7BCCFEC" w14:textId="13019111"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Порядок урегулирования споров</w:t>
      </w:r>
    </w:p>
    <w:p w14:paraId="3E270587"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E57550C" w14:textId="6120E620"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w:t>
      </w:r>
      <w:r w:rsidR="00C67F02" w:rsidRPr="00770458">
        <w:rPr>
          <w:rFonts w:ascii="Times New Roman" w:eastAsia="Times New Roman" w:hAnsi="Times New Roman" w:cs="Times New Roman"/>
          <w:sz w:val="28"/>
          <w:szCs w:val="28"/>
          <w:lang w:eastAsia="ru-RU"/>
        </w:rPr>
        <w:t>0</w:t>
      </w:r>
      <w:r w:rsidRPr="00770458">
        <w:rPr>
          <w:rFonts w:ascii="Times New Roman" w:eastAsia="Times New Roman" w:hAnsi="Times New Roman" w:cs="Times New Roman"/>
          <w:sz w:val="28"/>
          <w:szCs w:val="28"/>
          <w:lang w:eastAsia="ru-RU"/>
        </w:rPr>
        <w:t xml:space="preserve">.1. В случае возникновения любых противоречий, претензий и разногласий, а также споров, связанных с исполнением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76692E4" w14:textId="65FB76E5"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.2. Все достигнутые договоренности Стороны оформляют в виде дополнительных соглашений, подписанных Сторонами.</w:t>
      </w:r>
    </w:p>
    <w:p w14:paraId="051DED07" w14:textId="680F196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681AE1DC" w14:textId="0033919B"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 xml:space="preserve">.3.1. Претензия должна быть направлена в письменном виде. По полученной претензии Сторона должна дать письменный </w:t>
      </w:r>
      <w:r w:rsidR="00D873E2" w:rsidRPr="00770458">
        <w:rPr>
          <w:rFonts w:ascii="Times New Roman" w:eastAsia="Times New Roman" w:hAnsi="Times New Roman" w:cs="Times New Roman"/>
          <w:sz w:val="28"/>
          <w:szCs w:val="28"/>
          <w:lang w:eastAsia="ru-RU"/>
        </w:rPr>
        <w:t>ответ, по существу,</w:t>
      </w:r>
      <w:r w:rsidR="0089523B" w:rsidRPr="00770458">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6A57973A" w14:textId="7343C4BB"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3D5171E6" w14:textId="59579912"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.3.3. Если претензионные требования подлежат денежной оц</w:t>
      </w:r>
      <w:r w:rsidR="003121EA" w:rsidRPr="00770458">
        <w:rPr>
          <w:rFonts w:ascii="Times New Roman" w:eastAsia="Times New Roman" w:hAnsi="Times New Roman" w:cs="Times New Roman"/>
          <w:sz w:val="28"/>
          <w:szCs w:val="28"/>
          <w:lang w:eastAsia="ru-RU"/>
        </w:rPr>
        <w:t xml:space="preserve">енке, в претензии указывается </w:t>
      </w:r>
      <w:r w:rsidR="0089523B" w:rsidRPr="00770458">
        <w:rPr>
          <w:rFonts w:ascii="Times New Roman" w:eastAsia="Times New Roman" w:hAnsi="Times New Roman" w:cs="Times New Roman"/>
          <w:sz w:val="28"/>
          <w:szCs w:val="28"/>
          <w:lang w:eastAsia="ru-RU"/>
        </w:rPr>
        <w:t>требуемая сумма и ее полный и обоснованный расчет.</w:t>
      </w:r>
    </w:p>
    <w:p w14:paraId="788B589F" w14:textId="30AE09EF"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w:t>
      </w:r>
      <w:r w:rsidR="00C67F02" w:rsidRPr="00770458">
        <w:rPr>
          <w:rFonts w:ascii="Times New Roman" w:eastAsia="Times New Roman" w:hAnsi="Times New Roman" w:cs="Times New Roman"/>
          <w:sz w:val="28"/>
          <w:szCs w:val="28"/>
          <w:lang w:eastAsia="ru-RU"/>
        </w:rPr>
        <w:t>0</w:t>
      </w:r>
      <w:r w:rsidRPr="00770458">
        <w:rPr>
          <w:rFonts w:ascii="Times New Roman" w:eastAsia="Times New Roman" w:hAnsi="Times New Roman" w:cs="Times New Roman"/>
          <w:sz w:val="28"/>
          <w:szCs w:val="28"/>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4D3C453"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B1F61AC" w14:textId="3710A033" w:rsidR="0089523B" w:rsidRPr="00770458" w:rsidRDefault="00C67F02"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 xml:space="preserve">.4. В случае невыполнения Сторонами своих обязательств и недостижения взаимного согласия споры по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у разрешаются в Арбитражном суде Московской области.</w:t>
      </w:r>
    </w:p>
    <w:p w14:paraId="4AD61F80" w14:textId="14D699C1" w:rsidR="00E57201" w:rsidRPr="00770458" w:rsidRDefault="00E57201" w:rsidP="00283CD7">
      <w:pPr>
        <w:spacing w:after="0" w:line="240" w:lineRule="auto"/>
        <w:jc w:val="both"/>
        <w:rPr>
          <w:rFonts w:ascii="Times New Roman" w:eastAsia="Times New Roman" w:hAnsi="Times New Roman" w:cs="Times New Roman"/>
          <w:sz w:val="28"/>
          <w:szCs w:val="28"/>
          <w:lang w:eastAsia="ru-RU"/>
        </w:rPr>
      </w:pPr>
    </w:p>
    <w:p w14:paraId="192E13DF" w14:textId="7ECD8FCB" w:rsidR="003E5CF2" w:rsidRDefault="00591B3D"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Обеспечение исполнения договора</w:t>
      </w:r>
    </w:p>
    <w:p w14:paraId="2F126684"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361F4E3" w14:textId="6479D4F2"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11.1. Для обеспечения исполнения Договора, Исполнителем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w:t>
      </w:r>
      <w:r w:rsidR="00D873E2">
        <w:rPr>
          <w:rFonts w:ascii="Times New Roman" w:eastAsia="Times New Roman" w:hAnsi="Times New Roman" w:cs="Times New Roman"/>
          <w:sz w:val="28"/>
          <w:szCs w:val="28"/>
          <w:lang w:eastAsia="ru-RU"/>
        </w:rPr>
        <w:t>___________</w:t>
      </w:r>
      <w:r w:rsidR="00F6071F" w:rsidRPr="00770458">
        <w:rPr>
          <w:rFonts w:ascii="Times New Roman" w:eastAsia="Times New Roman" w:hAnsi="Times New Roman" w:cs="Times New Roman"/>
          <w:sz w:val="28"/>
          <w:szCs w:val="28"/>
          <w:lang w:eastAsia="ru-RU"/>
        </w:rPr>
        <w:t xml:space="preserve"> </w:t>
      </w:r>
      <w:r w:rsidRPr="00770458">
        <w:rPr>
          <w:rFonts w:ascii="Times New Roman" w:eastAsia="Times New Roman" w:hAnsi="Times New Roman" w:cs="Times New Roman"/>
          <w:sz w:val="28"/>
          <w:szCs w:val="28"/>
          <w:lang w:eastAsia="ru-RU"/>
        </w:rPr>
        <w:t>рублей</w:t>
      </w:r>
      <w:r w:rsidR="00D873E2">
        <w:rPr>
          <w:rFonts w:ascii="Times New Roman" w:eastAsia="Times New Roman" w:hAnsi="Times New Roman" w:cs="Times New Roman"/>
          <w:sz w:val="28"/>
          <w:szCs w:val="28"/>
          <w:lang w:eastAsia="ru-RU"/>
        </w:rPr>
        <w:t xml:space="preserve"> __ копеек</w:t>
      </w:r>
      <w:r w:rsidRPr="00770458">
        <w:rPr>
          <w:rFonts w:ascii="Times New Roman" w:eastAsia="Times New Roman" w:hAnsi="Times New Roman" w:cs="Times New Roman"/>
          <w:sz w:val="28"/>
          <w:szCs w:val="28"/>
          <w:lang w:eastAsia="ru-RU"/>
        </w:rPr>
        <w:t xml:space="preserve">, что составляет </w:t>
      </w:r>
      <w:r w:rsidR="00ED1C70">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w:t>
      </w:r>
      <w:r w:rsidR="00ED1C70">
        <w:rPr>
          <w:rFonts w:ascii="Times New Roman" w:eastAsia="Times New Roman" w:hAnsi="Times New Roman" w:cs="Times New Roman"/>
          <w:sz w:val="28"/>
          <w:szCs w:val="28"/>
          <w:lang w:eastAsia="ru-RU"/>
        </w:rPr>
        <w:t>пять</w:t>
      </w:r>
      <w:r w:rsidRPr="00770458">
        <w:rPr>
          <w:rFonts w:ascii="Times New Roman" w:eastAsia="Times New Roman" w:hAnsi="Times New Roman" w:cs="Times New Roman"/>
          <w:sz w:val="28"/>
          <w:szCs w:val="28"/>
          <w:lang w:eastAsia="ru-RU"/>
        </w:rPr>
        <w:t xml:space="preserve"> процентов) от максимальной Цены Договора, а также предоставлена информация, подтверждающая добросовестность Исполнителя.</w:t>
      </w:r>
    </w:p>
    <w:p w14:paraId="1FFC733F"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11.2. Обеспечение исполнения Договора должно обеспечивать выполнение </w:t>
      </w:r>
      <w:r w:rsidRPr="00770458">
        <w:rPr>
          <w:rFonts w:ascii="Times New Roman" w:eastAsia="Times New Roman" w:hAnsi="Times New Roman" w:cs="Times New Roman"/>
          <w:sz w:val="28"/>
          <w:szCs w:val="28"/>
          <w:lang w:eastAsia="ru-RU"/>
        </w:rPr>
        <w:lastRenderedPageBreak/>
        <w:t xml:space="preserve">всех обязательств Исполнителя по Договору, а также по возмещению убытков и уплате неустоек. </w:t>
      </w:r>
    </w:p>
    <w:p w14:paraId="32DDF601"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11.3.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08334E19"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3347BE5E"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625EF935" w14:textId="61EBB483"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w:t>
      </w:r>
      <w:r w:rsidR="002F57BB">
        <w:rPr>
          <w:rFonts w:ascii="Times New Roman" w:eastAsia="Times New Roman" w:hAnsi="Times New Roman" w:cs="Times New Roman"/>
          <w:sz w:val="28"/>
          <w:szCs w:val="28"/>
          <w:lang w:eastAsia="ru-RU"/>
        </w:rPr>
        <w:t>рабочих</w:t>
      </w:r>
      <w:r w:rsidRPr="00770458">
        <w:rPr>
          <w:rFonts w:ascii="Times New Roman" w:eastAsia="Times New Roman" w:hAnsi="Times New Roman" w:cs="Times New Roman"/>
          <w:sz w:val="28"/>
          <w:szCs w:val="28"/>
          <w:lang w:eastAsia="ru-RU"/>
        </w:rPr>
        <w:t xml:space="preserve">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 </w:t>
      </w:r>
    </w:p>
    <w:p w14:paraId="708B5705"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 </w:t>
      </w:r>
    </w:p>
    <w:p w14:paraId="7FF19A41" w14:textId="1027FF5C" w:rsidR="004F3786" w:rsidRDefault="004F3786" w:rsidP="00283CD7">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11.7.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697C3074" w14:textId="77777777" w:rsidR="00283CD7" w:rsidRPr="00283CD7" w:rsidRDefault="00283CD7" w:rsidP="00283CD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11738E3A" w14:textId="47EC481F"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Срок действия, порядок изменения и дополнения </w:t>
      </w:r>
      <w:r w:rsidR="00FE70DB" w:rsidRPr="00770458">
        <w:rPr>
          <w:b/>
          <w:sz w:val="28"/>
          <w:szCs w:val="28"/>
        </w:rPr>
        <w:t>Договор</w:t>
      </w:r>
      <w:r w:rsidRPr="00770458">
        <w:rPr>
          <w:b/>
          <w:sz w:val="28"/>
          <w:szCs w:val="28"/>
        </w:rPr>
        <w:t>а</w:t>
      </w:r>
      <w:bookmarkStart w:id="18" w:name="Par855"/>
      <w:bookmarkEnd w:id="18"/>
    </w:p>
    <w:p w14:paraId="4E97A54D"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5FD5B96" w14:textId="30EB3DA1" w:rsidR="0089523B" w:rsidRPr="00770458" w:rsidRDefault="004F3786" w:rsidP="00487895">
      <w:pPr>
        <w:spacing w:after="0" w:line="240" w:lineRule="auto"/>
        <w:ind w:firstLine="709"/>
        <w:jc w:val="both"/>
        <w:rPr>
          <w:rFonts w:ascii="Times New Roman" w:eastAsia="Times New Roman" w:hAnsi="Times New Roman" w:cs="Times New Roman"/>
          <w:color w:val="00000A"/>
          <w:sz w:val="28"/>
          <w:szCs w:val="28"/>
          <w:lang w:eastAsia="ru-RU"/>
        </w:rPr>
      </w:pPr>
      <w:r w:rsidRPr="00770458">
        <w:rPr>
          <w:rFonts w:ascii="Times New Roman" w:eastAsia="Times New Roman" w:hAnsi="Times New Roman" w:cs="Times New Roman"/>
          <w:sz w:val="28"/>
          <w:szCs w:val="28"/>
          <w:lang w:eastAsia="ru-RU"/>
        </w:rPr>
        <w:t>12</w:t>
      </w:r>
      <w:r w:rsidR="0089523B" w:rsidRPr="00770458">
        <w:rPr>
          <w:rFonts w:ascii="Times New Roman" w:eastAsia="Times New Roman" w:hAnsi="Times New Roman" w:cs="Times New Roman"/>
          <w:sz w:val="28"/>
          <w:szCs w:val="28"/>
          <w:lang w:eastAsia="ru-RU"/>
        </w:rPr>
        <w:t xml:space="preserve">.1. </w:t>
      </w:r>
      <w:r w:rsidR="00FE70DB" w:rsidRPr="00770458">
        <w:rPr>
          <w:rFonts w:ascii="Times New Roman" w:eastAsia="Times New Roman" w:hAnsi="Times New Roman" w:cs="Times New Roman"/>
          <w:sz w:val="28"/>
          <w:szCs w:val="28"/>
          <w:lang w:eastAsia="ru-RU"/>
        </w:rPr>
        <w:t>Договор</w:t>
      </w:r>
      <w:r w:rsidR="003121EA" w:rsidRPr="00770458">
        <w:rPr>
          <w:rFonts w:ascii="Times New Roman" w:eastAsia="Times New Roman" w:hAnsi="Times New Roman" w:cs="Times New Roman"/>
          <w:sz w:val="28"/>
          <w:szCs w:val="28"/>
          <w:lang w:eastAsia="ru-RU"/>
        </w:rPr>
        <w:t xml:space="preserve"> вступает в силу с даты его подписания Сторонами </w:t>
      </w:r>
      <w:r w:rsidR="0089523B" w:rsidRPr="00770458">
        <w:rPr>
          <w:rFonts w:ascii="Times New Roman" w:eastAsia="Times New Roman" w:hAnsi="Times New Roman" w:cs="Times New Roman"/>
          <w:sz w:val="28"/>
          <w:szCs w:val="28"/>
          <w:lang w:eastAsia="ru-RU"/>
        </w:rPr>
        <w:t xml:space="preserve">и действует до </w:t>
      </w:r>
      <w:r w:rsidRPr="00770458">
        <w:rPr>
          <w:rFonts w:ascii="Times New Roman" w:eastAsia="Times New Roman" w:hAnsi="Times New Roman" w:cs="Times New Roman"/>
          <w:color w:val="00000A"/>
          <w:sz w:val="28"/>
          <w:szCs w:val="28"/>
          <w:lang w:eastAsia="ru-RU"/>
        </w:rPr>
        <w:t>31.12.</w:t>
      </w:r>
      <w:r w:rsidR="00217033" w:rsidRPr="00770458">
        <w:rPr>
          <w:rFonts w:ascii="Times New Roman" w:eastAsia="Times New Roman" w:hAnsi="Times New Roman" w:cs="Times New Roman"/>
          <w:color w:val="00000A"/>
          <w:sz w:val="28"/>
          <w:szCs w:val="28"/>
          <w:lang w:eastAsia="ru-RU"/>
        </w:rPr>
        <w:t>202</w:t>
      </w:r>
      <w:r w:rsidR="00D873E2">
        <w:rPr>
          <w:rFonts w:ascii="Times New Roman" w:eastAsia="Times New Roman" w:hAnsi="Times New Roman" w:cs="Times New Roman"/>
          <w:color w:val="00000A"/>
          <w:sz w:val="28"/>
          <w:szCs w:val="28"/>
          <w:lang w:eastAsia="ru-RU"/>
        </w:rPr>
        <w:t>3</w:t>
      </w:r>
      <w:r w:rsidR="00217033" w:rsidRPr="00770458">
        <w:rPr>
          <w:rFonts w:ascii="Times New Roman" w:eastAsia="Times New Roman" w:hAnsi="Times New Roman" w:cs="Times New Roman"/>
          <w:color w:val="00000A"/>
          <w:sz w:val="28"/>
          <w:szCs w:val="28"/>
          <w:lang w:eastAsia="ru-RU"/>
        </w:rPr>
        <w:t>г</w:t>
      </w:r>
      <w:r w:rsidR="00B428FB" w:rsidRPr="00770458">
        <w:rPr>
          <w:rFonts w:ascii="Times New Roman" w:eastAsia="Times New Roman" w:hAnsi="Times New Roman" w:cs="Times New Roman"/>
          <w:color w:val="00000A"/>
          <w:sz w:val="28"/>
          <w:szCs w:val="28"/>
          <w:lang w:eastAsia="ru-RU"/>
        </w:rPr>
        <w:t>.</w:t>
      </w:r>
      <w:r w:rsidR="0089523B" w:rsidRPr="00770458">
        <w:rPr>
          <w:rFonts w:ascii="Times New Roman" w:eastAsia="Times New Roman" w:hAnsi="Times New Roman" w:cs="Times New Roman"/>
          <w:color w:val="00000A"/>
          <w:sz w:val="28"/>
          <w:szCs w:val="28"/>
          <w:lang w:eastAsia="ru-RU"/>
        </w:rPr>
        <w:t>,</w:t>
      </w:r>
      <w:r w:rsidR="0089523B" w:rsidRPr="00770458">
        <w:rPr>
          <w:rFonts w:ascii="Times New Roman" w:eastAsia="Times New Roman" w:hAnsi="Times New Roman" w:cs="Times New Roman"/>
          <w:sz w:val="28"/>
          <w:szCs w:val="28"/>
          <w:lang w:eastAsia="ru-RU"/>
        </w:rPr>
        <w:t xml:space="preserve"> а в части обязательств</w:t>
      </w:r>
      <w:r w:rsidR="00267D4C" w:rsidRPr="00770458">
        <w:rPr>
          <w:rFonts w:ascii="Times New Roman" w:eastAsia="Times New Roman" w:hAnsi="Times New Roman" w:cs="Times New Roman"/>
          <w:sz w:val="28"/>
          <w:szCs w:val="28"/>
          <w:lang w:eastAsia="ru-RU"/>
        </w:rPr>
        <w:t xml:space="preserve"> </w:t>
      </w:r>
      <w:r w:rsidR="0089523B" w:rsidRPr="00770458">
        <w:rPr>
          <w:rFonts w:ascii="Times New Roman" w:eastAsia="Times New Roman" w:hAnsi="Times New Roman" w:cs="Times New Roman"/>
          <w:sz w:val="28"/>
          <w:szCs w:val="28"/>
          <w:lang w:eastAsia="ru-RU"/>
        </w:rPr>
        <w:t>– до их полного исполнения.</w:t>
      </w:r>
    </w:p>
    <w:p w14:paraId="53AF5685" w14:textId="64B05C23" w:rsidR="0089523B" w:rsidRPr="00770458" w:rsidRDefault="004F3786" w:rsidP="00487895">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12</w:t>
      </w:r>
      <w:r w:rsidR="0089523B" w:rsidRPr="00770458">
        <w:rPr>
          <w:rFonts w:ascii="Times New Roman" w:eastAsia="Times New Roman" w:hAnsi="Times New Roman" w:cs="Times New Roman"/>
          <w:sz w:val="28"/>
          <w:szCs w:val="28"/>
          <w:lang w:eastAsia="ru-RU"/>
        </w:rPr>
        <w:t xml:space="preserve">.2. Изменение существенных условий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 при его исполнении не допускается, за исключением их изменения по соглашению Сторон в следующих случаях:</w:t>
      </w:r>
    </w:p>
    <w:p w14:paraId="0896FBAB"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lastRenderedPageBreak/>
        <w:t xml:space="preserve">при снижении Цены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без изменения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ом объемов услуг, качества оказываемых услуг и иных условий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23419050" w14:textId="7315DC1E"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Calibri" w:hAnsi="Times New Roman" w:cs="Times New Roman"/>
          <w:sz w:val="28"/>
          <w:szCs w:val="28"/>
          <w:lang w:eastAsia="ar-SA"/>
        </w:rPr>
        <w:t xml:space="preserve">при увеличении или уменьшении по предложению Заказчика предусмотренных настоящим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услуг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пропорционально дополнительному количеству услуг исходя из установленной в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е цены единицы </w:t>
      </w:r>
      <w:r w:rsidR="00FF0209">
        <w:rPr>
          <w:rFonts w:ascii="Times New Roman" w:eastAsia="Calibri" w:hAnsi="Times New Roman" w:cs="Times New Roman"/>
          <w:sz w:val="28"/>
          <w:szCs w:val="28"/>
          <w:lang w:eastAsia="ar-SA"/>
        </w:rPr>
        <w:t>услуги</w:t>
      </w:r>
      <w:r w:rsidRPr="00770458">
        <w:rPr>
          <w:rFonts w:ascii="Times New Roman" w:eastAsia="Calibri" w:hAnsi="Times New Roman" w:cs="Times New Roman"/>
          <w:sz w:val="28"/>
          <w:szCs w:val="28"/>
          <w:lang w:eastAsia="ar-SA"/>
        </w:rPr>
        <w:t xml:space="preserve">, но не более чем на десять процентов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При уменьшении, предусмотренного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w:t>
      </w:r>
      <w:r w:rsidR="00FF0209">
        <w:rPr>
          <w:rFonts w:ascii="Times New Roman" w:eastAsia="Calibri" w:hAnsi="Times New Roman" w:cs="Times New Roman"/>
          <w:sz w:val="28"/>
          <w:szCs w:val="28"/>
          <w:lang w:eastAsia="ar-SA"/>
        </w:rPr>
        <w:t>услуг</w:t>
      </w:r>
      <w:r w:rsidR="00FF0209" w:rsidRPr="00770458">
        <w:rPr>
          <w:rFonts w:ascii="Times New Roman" w:eastAsia="Calibri" w:hAnsi="Times New Roman" w:cs="Times New Roman"/>
          <w:sz w:val="28"/>
          <w:szCs w:val="28"/>
          <w:lang w:eastAsia="ar-SA"/>
        </w:rPr>
        <w:t xml:space="preserve"> </w:t>
      </w:r>
      <w:r w:rsidRPr="00770458">
        <w:rPr>
          <w:rFonts w:ascii="Times New Roman" w:eastAsia="Calibri" w:hAnsi="Times New Roman" w:cs="Times New Roman"/>
          <w:sz w:val="28"/>
          <w:szCs w:val="28"/>
          <w:lang w:eastAsia="ar-SA"/>
        </w:rPr>
        <w:t xml:space="preserve">Стороны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обязаны уменьшить цену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исходя из единицы цены услуги. Цена единицы дополнительно оказываемой услуги или цена единицы услуги при уменьшении предусмотренного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оказываемых услуг должна определяться как частное от деления первоначальной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на предусмотренное в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е количество таких услуг</w:t>
      </w:r>
      <w:r w:rsidR="00267D4C" w:rsidRPr="00770458">
        <w:rPr>
          <w:rFonts w:ascii="Times New Roman" w:eastAsia="Calibri" w:hAnsi="Times New Roman" w:cs="Times New Roman"/>
          <w:sz w:val="28"/>
          <w:szCs w:val="28"/>
          <w:lang w:eastAsia="ar-SA"/>
        </w:rPr>
        <w:t>.</w:t>
      </w:r>
    </w:p>
    <w:p w14:paraId="254A0197" w14:textId="35990C90" w:rsidR="0089523B" w:rsidRPr="00770458" w:rsidRDefault="004F3786" w:rsidP="00487895">
      <w:pPr>
        <w:widowControl w:val="0"/>
        <w:tabs>
          <w:tab w:val="left" w:pos="1560"/>
        </w:tabs>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770458">
        <w:rPr>
          <w:rFonts w:ascii="Times New Roman" w:eastAsia="Calibri" w:hAnsi="Times New Roman" w:cs="Times New Roman"/>
          <w:kern w:val="1"/>
          <w:sz w:val="28"/>
          <w:szCs w:val="28"/>
          <w:lang w:eastAsia="ar-SA"/>
        </w:rPr>
        <w:t>12</w:t>
      </w:r>
      <w:r w:rsidR="0089523B" w:rsidRPr="00770458">
        <w:rPr>
          <w:rFonts w:ascii="Times New Roman" w:eastAsia="Calibri" w:hAnsi="Times New Roman" w:cs="Times New Roman"/>
          <w:kern w:val="1"/>
          <w:sz w:val="28"/>
          <w:szCs w:val="28"/>
          <w:lang w:eastAsia="ar-SA"/>
        </w:rPr>
        <w:t xml:space="preserve">.3. Любые соглашения Сторон по изменению условий </w:t>
      </w:r>
      <w:r w:rsidR="00FE70DB" w:rsidRPr="00770458">
        <w:rPr>
          <w:rFonts w:ascii="Times New Roman" w:eastAsia="Calibri" w:hAnsi="Times New Roman" w:cs="Times New Roman"/>
          <w:kern w:val="1"/>
          <w:sz w:val="28"/>
          <w:szCs w:val="28"/>
          <w:lang w:eastAsia="ar-SA"/>
        </w:rPr>
        <w:t>Договор</w:t>
      </w:r>
      <w:r w:rsidR="0089523B" w:rsidRPr="00770458">
        <w:rPr>
          <w:rFonts w:ascii="Times New Roman" w:eastAsia="Calibri" w:hAnsi="Times New Roman" w:cs="Times New Roman"/>
          <w:kern w:val="1"/>
          <w:sz w:val="28"/>
          <w:szCs w:val="28"/>
          <w:lang w:eastAsia="ar-SA"/>
        </w:rPr>
        <w:t>а оформляются в виде дополнительных соглашений, подписанных Сторонами.</w:t>
      </w:r>
    </w:p>
    <w:p w14:paraId="312B4987" w14:textId="66A8B24D" w:rsidR="004661ED" w:rsidRPr="00770458" w:rsidRDefault="004661ED" w:rsidP="00283CD7">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1ECAD60" w14:textId="2C04C76A" w:rsidR="003E5CF2" w:rsidRDefault="00591B3D" w:rsidP="003E5CF2">
      <w:pPr>
        <w:pStyle w:val="ae"/>
        <w:widowControl w:val="0"/>
        <w:numPr>
          <w:ilvl w:val="0"/>
          <w:numId w:val="36"/>
        </w:numPr>
        <w:tabs>
          <w:tab w:val="left" w:pos="1560"/>
        </w:tabs>
        <w:autoSpaceDE w:val="0"/>
        <w:autoSpaceDN w:val="0"/>
        <w:adjustRightInd w:val="0"/>
        <w:spacing w:after="0"/>
        <w:jc w:val="center"/>
        <w:rPr>
          <w:b/>
          <w:sz w:val="28"/>
          <w:szCs w:val="28"/>
        </w:rPr>
      </w:pPr>
      <w:r w:rsidRPr="00770458">
        <w:rPr>
          <w:b/>
          <w:sz w:val="28"/>
          <w:szCs w:val="28"/>
        </w:rPr>
        <w:t>Уведомления</w:t>
      </w:r>
    </w:p>
    <w:p w14:paraId="4E62E661" w14:textId="77777777" w:rsidR="00051A7B" w:rsidRPr="003E5CF2" w:rsidRDefault="00051A7B" w:rsidP="00051A7B">
      <w:pPr>
        <w:pStyle w:val="ae"/>
        <w:widowControl w:val="0"/>
        <w:tabs>
          <w:tab w:val="left" w:pos="1560"/>
        </w:tabs>
        <w:autoSpaceDE w:val="0"/>
        <w:autoSpaceDN w:val="0"/>
        <w:adjustRightInd w:val="0"/>
        <w:spacing w:after="0"/>
        <w:ind w:left="465"/>
        <w:rPr>
          <w:b/>
          <w:sz w:val="28"/>
          <w:szCs w:val="28"/>
        </w:rPr>
      </w:pPr>
    </w:p>
    <w:p w14:paraId="0D6B9AF2" w14:textId="77777777"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9" w:name="_Hlk57732523"/>
      <w:r w:rsidRPr="00770458">
        <w:rPr>
          <w:rFonts w:ascii="Times New Roman" w:eastAsia="Times New Roman" w:hAnsi="Times New Roman" w:cs="Times New Roman"/>
          <w:sz w:val="28"/>
          <w:szCs w:val="28"/>
          <w:lang w:eastAsia="ru-RU"/>
        </w:rPr>
        <w:t>13.1.</w:t>
      </w:r>
      <w:r w:rsidRPr="00770458">
        <w:rPr>
          <w:rFonts w:ascii="Times New Roman" w:eastAsia="Times New Roman" w:hAnsi="Times New Roman" w:cs="Times New Roman"/>
          <w:sz w:val="28"/>
          <w:szCs w:val="28"/>
          <w:lang w:eastAsia="ru-RU"/>
        </w:rPr>
        <w:tab/>
      </w:r>
      <w:r w:rsidRPr="00770458">
        <w:rPr>
          <w:rFonts w:ascii="Times New Roman" w:eastAsia="Times New Roman" w:hAnsi="Times New Roman" w:cs="Times New Roman"/>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7423E617" w14:textId="448C8B10" w:rsidR="00591B3D" w:rsidRPr="00770458" w:rsidRDefault="00CD3D5E"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13.2. </w:t>
      </w:r>
      <w:r w:rsidR="00591B3D" w:rsidRPr="00770458">
        <w:rPr>
          <w:rFonts w:ascii="Times New Roman" w:eastAsia="Times New Roman" w:hAnsi="Times New Roman" w:cs="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203EF8B1" w14:textId="2CE435E1" w:rsidR="00591B3D" w:rsidRPr="00770458" w:rsidRDefault="00CD3D5E"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13.3. </w:t>
      </w:r>
      <w:r w:rsidR="00591B3D" w:rsidRPr="00770458">
        <w:rPr>
          <w:rFonts w:ascii="Times New Roman" w:eastAsia="Times New Roman" w:hAnsi="Times New Roman" w:cs="Times New Roman"/>
          <w:sz w:val="28"/>
          <w:szCs w:val="28"/>
          <w:lang w:eastAsia="ar-SA"/>
        </w:rPr>
        <w:t>Стороны договорились, что днем получения сообщения посредством электронной связи считается день направления указанного сообщения</w:t>
      </w:r>
    </w:p>
    <w:p w14:paraId="19A1F803" w14:textId="04CF43B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 </w:t>
      </w:r>
      <w:r w:rsidRPr="00CD3D5E">
        <w:rPr>
          <w:rFonts w:ascii="Times New Roman" w:eastAsia="Times New Roman" w:hAnsi="Times New Roman" w:cs="Times New Roman"/>
          <w:sz w:val="28"/>
          <w:szCs w:val="28"/>
          <w:lang w:eastAsia="ru-RU"/>
        </w:rPr>
        <w:t>Стороны в целях исполнения Договора назначают следующих ответственных лиц за прием и передачу уведомлений:</w:t>
      </w:r>
    </w:p>
    <w:p w14:paraId="75B44B4D"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от имени Исполнителя:</w:t>
      </w:r>
    </w:p>
    <w:p w14:paraId="20B9BC5D" w14:textId="6E28942C"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ФИО:</w:t>
      </w:r>
      <w:r w:rsidRPr="00CD3D5E">
        <w:rPr>
          <w:rFonts w:ascii="Times New Roman" w:eastAsia="Times New Roman" w:hAnsi="Times New Roman" w:cs="Times New Roman"/>
          <w:sz w:val="28"/>
          <w:szCs w:val="28"/>
          <w:lang w:eastAsia="ru-RU"/>
        </w:rPr>
        <w:tab/>
        <w:t xml:space="preserve"> </w:t>
      </w:r>
    </w:p>
    <w:p w14:paraId="107C0B23" w14:textId="29F1C1FE"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 xml:space="preserve">телефон: </w:t>
      </w:r>
    </w:p>
    <w:p w14:paraId="01C3FEE8" w14:textId="73DD05D6"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CD3D5E">
        <w:rPr>
          <w:rFonts w:ascii="Times New Roman" w:eastAsia="Times New Roman" w:hAnsi="Times New Roman" w:cs="Times New Roman"/>
          <w:sz w:val="28"/>
          <w:szCs w:val="28"/>
          <w:lang w:eastAsia="ru-RU"/>
        </w:rPr>
        <w:t>e-mail</w:t>
      </w:r>
      <w:proofErr w:type="spellEnd"/>
      <w:r w:rsidRPr="00CD3D5E">
        <w:rPr>
          <w:rFonts w:ascii="Times New Roman" w:eastAsia="Times New Roman" w:hAnsi="Times New Roman" w:cs="Times New Roman"/>
          <w:sz w:val="28"/>
          <w:szCs w:val="28"/>
          <w:lang w:eastAsia="ru-RU"/>
        </w:rPr>
        <w:t>:</w:t>
      </w:r>
      <w:r w:rsidRPr="00CD3D5E">
        <w:rPr>
          <w:rFonts w:ascii="Times New Roman" w:eastAsia="Times New Roman" w:hAnsi="Times New Roman" w:cs="Times New Roman"/>
          <w:sz w:val="28"/>
          <w:szCs w:val="28"/>
          <w:lang w:eastAsia="ru-RU"/>
        </w:rPr>
        <w:tab/>
      </w:r>
    </w:p>
    <w:p w14:paraId="5716BECE"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от имени Заказчика:</w:t>
      </w:r>
    </w:p>
    <w:p w14:paraId="1EA2CB58" w14:textId="245CBD9F"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ФИО:</w:t>
      </w:r>
      <w:r w:rsidR="00A570DE">
        <w:rPr>
          <w:rFonts w:ascii="Times New Roman" w:eastAsia="Times New Roman" w:hAnsi="Times New Roman" w:cs="Times New Roman"/>
          <w:sz w:val="28"/>
          <w:szCs w:val="28"/>
          <w:lang w:eastAsia="ru-RU"/>
        </w:rPr>
        <w:t xml:space="preserve"> </w:t>
      </w:r>
      <w:r w:rsidRPr="00CD3D5E">
        <w:rPr>
          <w:rFonts w:ascii="Times New Roman" w:eastAsia="Times New Roman" w:hAnsi="Times New Roman" w:cs="Times New Roman"/>
          <w:sz w:val="28"/>
          <w:szCs w:val="28"/>
          <w:lang w:eastAsia="ru-RU"/>
        </w:rPr>
        <w:tab/>
      </w:r>
    </w:p>
    <w:p w14:paraId="665FA5AA" w14:textId="207FF39F"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телефон:</w:t>
      </w:r>
    </w:p>
    <w:p w14:paraId="306C7556" w14:textId="74CD3697" w:rsid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CD3D5E">
        <w:rPr>
          <w:rFonts w:ascii="Times New Roman" w:eastAsia="Times New Roman" w:hAnsi="Times New Roman" w:cs="Times New Roman"/>
          <w:sz w:val="28"/>
          <w:szCs w:val="28"/>
          <w:lang w:eastAsia="ru-RU"/>
        </w:rPr>
        <w:t>e-mail</w:t>
      </w:r>
      <w:proofErr w:type="spellEnd"/>
      <w:r w:rsidRPr="00CD3D5E">
        <w:rPr>
          <w:rFonts w:ascii="Times New Roman" w:eastAsia="Times New Roman" w:hAnsi="Times New Roman" w:cs="Times New Roman"/>
          <w:sz w:val="28"/>
          <w:szCs w:val="28"/>
          <w:lang w:eastAsia="ru-RU"/>
        </w:rPr>
        <w:t>:</w:t>
      </w:r>
      <w:r w:rsidRPr="00CD3D5E">
        <w:rPr>
          <w:rFonts w:ascii="Times New Roman" w:eastAsia="Times New Roman" w:hAnsi="Times New Roman" w:cs="Times New Roman"/>
          <w:sz w:val="28"/>
          <w:szCs w:val="28"/>
          <w:lang w:eastAsia="ru-RU"/>
        </w:rPr>
        <w:tab/>
      </w:r>
    </w:p>
    <w:p w14:paraId="49B448C2" w14:textId="569F181A"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w:t>
      </w:r>
      <w:r w:rsidRPr="00770458">
        <w:rPr>
          <w:rFonts w:ascii="Times New Roman" w:eastAsia="Times New Roman" w:hAnsi="Times New Roman" w:cs="Times New Roman"/>
          <w:sz w:val="28"/>
          <w:szCs w:val="28"/>
          <w:lang w:eastAsia="ru-RU"/>
        </w:rPr>
        <w:lastRenderedPageBreak/>
        <w:t>представителем Стороны, наделённым соответствующими полномочиями на основании доверенности.</w:t>
      </w:r>
    </w:p>
    <w:p w14:paraId="2BB706F4" w14:textId="77777777" w:rsidR="00A570DE" w:rsidRPr="00770458" w:rsidRDefault="00A570DE" w:rsidP="00175EFB">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9"/>
    <w:p w14:paraId="6C15216B" w14:textId="16650372" w:rsidR="003E5CF2" w:rsidRDefault="00591B3D" w:rsidP="003E5CF2">
      <w:pPr>
        <w:pStyle w:val="ae"/>
        <w:numPr>
          <w:ilvl w:val="0"/>
          <w:numId w:val="36"/>
        </w:numPr>
        <w:spacing w:after="0"/>
        <w:jc w:val="center"/>
        <w:rPr>
          <w:b/>
          <w:sz w:val="28"/>
          <w:szCs w:val="28"/>
        </w:rPr>
      </w:pPr>
      <w:r w:rsidRPr="00770458">
        <w:rPr>
          <w:b/>
          <w:sz w:val="28"/>
          <w:szCs w:val="28"/>
        </w:rPr>
        <w:t>Конфиденциальность</w:t>
      </w:r>
    </w:p>
    <w:p w14:paraId="3C41FC37" w14:textId="77777777" w:rsidR="00051A7B" w:rsidRPr="003E5CF2" w:rsidRDefault="00051A7B" w:rsidP="00051A7B">
      <w:pPr>
        <w:pStyle w:val="ae"/>
        <w:spacing w:after="0"/>
        <w:ind w:left="465"/>
        <w:rPr>
          <w:b/>
          <w:sz w:val="28"/>
          <w:szCs w:val="28"/>
        </w:rPr>
      </w:pPr>
    </w:p>
    <w:p w14:paraId="7FF82140"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D208996"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44B2AB8"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22B285A0"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35BD081E"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2FED3B32"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 xml:space="preserve">14.3.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w:t>
      </w:r>
      <w:r w:rsidRPr="00770458">
        <w:rPr>
          <w:rFonts w:ascii="Times New Roman" w:hAnsi="Times New Roman" w:cs="Times New Roman"/>
          <w:sz w:val="28"/>
          <w:szCs w:val="28"/>
        </w:rPr>
        <w:lastRenderedPageBreak/>
        <w:t>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3B04ADE7"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3D904E5C"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268C70AD" w14:textId="47326B6F" w:rsidR="00E57201" w:rsidRDefault="00591B3D" w:rsidP="00283CD7">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74505D42" w14:textId="77777777" w:rsidR="00A570DE" w:rsidRPr="00770458" w:rsidRDefault="00A570DE" w:rsidP="00283CD7">
      <w:pPr>
        <w:spacing w:after="0" w:line="240" w:lineRule="auto"/>
        <w:ind w:firstLine="709"/>
        <w:jc w:val="both"/>
        <w:rPr>
          <w:rFonts w:ascii="Times New Roman" w:hAnsi="Times New Roman" w:cs="Times New Roman"/>
          <w:sz w:val="28"/>
          <w:szCs w:val="28"/>
        </w:rPr>
      </w:pPr>
    </w:p>
    <w:p w14:paraId="01A1C90D" w14:textId="5088FF47" w:rsidR="00051A7B" w:rsidRDefault="00591B3D" w:rsidP="00283CD7">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Прочие условия</w:t>
      </w:r>
    </w:p>
    <w:p w14:paraId="55F37F57" w14:textId="77777777" w:rsidR="00A570DE" w:rsidRPr="00175EFB" w:rsidRDefault="00A570DE" w:rsidP="00175EFB">
      <w:pPr>
        <w:widowControl w:val="0"/>
        <w:autoSpaceDE w:val="0"/>
        <w:autoSpaceDN w:val="0"/>
        <w:adjustRightInd w:val="0"/>
        <w:spacing w:after="0"/>
        <w:outlineLvl w:val="1"/>
        <w:rPr>
          <w:b/>
          <w:sz w:val="28"/>
          <w:szCs w:val="28"/>
        </w:rPr>
      </w:pPr>
    </w:p>
    <w:p w14:paraId="48C95F46" w14:textId="7777777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15.1. Во всем, что не предусмотрено настоящим Договором, Стороны руководствуются законодательством Российской Федерации.</w:t>
      </w:r>
    </w:p>
    <w:p w14:paraId="7058D399" w14:textId="7777777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15.2.</w:t>
      </w:r>
      <w:r w:rsidRPr="00770458">
        <w:rPr>
          <w:rFonts w:ascii="Times New Roman" w:hAnsi="Times New Roman" w:cs="Times New Roman"/>
          <w:sz w:val="28"/>
          <w:szCs w:val="28"/>
        </w:rPr>
        <w:t xml:space="preserve"> </w:t>
      </w:r>
      <w:r w:rsidRPr="00770458">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6273EE5A" w14:textId="77777777" w:rsidR="00051A7B"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15.3. Стороны дают согласие на осуществление главным распорядителем бюджетных средств, предоставившим субсидии, и органами государственного </w:t>
      </w:r>
    </w:p>
    <w:p w14:paraId="1ABA8640" w14:textId="37A57B32"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w:t>
      </w:r>
      <w:r w:rsidRPr="00770458">
        <w:rPr>
          <w:rFonts w:ascii="Times New Roman" w:eastAsia="Times New Roman" w:hAnsi="Times New Roman" w:cs="Times New Roman"/>
          <w:sz w:val="28"/>
          <w:szCs w:val="28"/>
          <w:lang w:eastAsia="ar-SA"/>
        </w:rPr>
        <w:lastRenderedPageBreak/>
        <w:t>субсидий.</w:t>
      </w:r>
    </w:p>
    <w:p w14:paraId="27518D6A" w14:textId="5758B435" w:rsidR="0089523B" w:rsidRPr="00770458" w:rsidRDefault="004F3786"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w:t>
      </w:r>
      <w:r w:rsidR="00E57201">
        <w:rPr>
          <w:rFonts w:ascii="Times New Roman" w:eastAsia="Times New Roman" w:hAnsi="Times New Roman" w:cs="Times New Roman"/>
          <w:sz w:val="28"/>
          <w:szCs w:val="28"/>
          <w:lang w:eastAsia="ar-SA"/>
        </w:rPr>
        <w:t>5</w:t>
      </w:r>
      <w:r w:rsidR="0089523B" w:rsidRPr="00770458">
        <w:rPr>
          <w:rFonts w:ascii="Times New Roman" w:eastAsia="Times New Roman" w:hAnsi="Times New Roman" w:cs="Times New Roman"/>
          <w:sz w:val="28"/>
          <w:szCs w:val="28"/>
          <w:lang w:eastAsia="ar-SA"/>
        </w:rPr>
        <w:t>.</w:t>
      </w:r>
      <w:r w:rsidR="003121EA" w:rsidRPr="00770458">
        <w:rPr>
          <w:rFonts w:ascii="Times New Roman" w:eastAsia="Times New Roman" w:hAnsi="Times New Roman" w:cs="Times New Roman"/>
          <w:sz w:val="28"/>
          <w:szCs w:val="28"/>
          <w:lang w:eastAsia="ar-SA"/>
        </w:rPr>
        <w:t>4</w:t>
      </w:r>
      <w:r w:rsidR="0089523B" w:rsidRPr="00770458">
        <w:rPr>
          <w:rFonts w:ascii="Times New Roman" w:eastAsia="Times New Roman" w:hAnsi="Times New Roman" w:cs="Times New Roman"/>
          <w:sz w:val="28"/>
          <w:szCs w:val="28"/>
          <w:lang w:eastAsia="ar-SA"/>
        </w:rPr>
        <w:t>. Неотъемлем</w:t>
      </w:r>
      <w:r w:rsidR="00F6071F" w:rsidRPr="00770458">
        <w:rPr>
          <w:rFonts w:ascii="Times New Roman" w:eastAsia="Times New Roman" w:hAnsi="Times New Roman" w:cs="Times New Roman"/>
          <w:sz w:val="28"/>
          <w:szCs w:val="28"/>
          <w:lang w:eastAsia="ar-SA"/>
        </w:rPr>
        <w:t>ой</w:t>
      </w:r>
      <w:r w:rsidR="0089523B" w:rsidRPr="00770458">
        <w:rPr>
          <w:rFonts w:ascii="Times New Roman" w:eastAsia="Times New Roman" w:hAnsi="Times New Roman" w:cs="Times New Roman"/>
          <w:sz w:val="28"/>
          <w:szCs w:val="28"/>
          <w:lang w:eastAsia="ar-SA"/>
        </w:rPr>
        <w:t xml:space="preserve"> част</w:t>
      </w:r>
      <w:r w:rsidR="00F6071F" w:rsidRPr="00770458">
        <w:rPr>
          <w:rFonts w:ascii="Times New Roman" w:eastAsia="Times New Roman" w:hAnsi="Times New Roman" w:cs="Times New Roman"/>
          <w:sz w:val="28"/>
          <w:szCs w:val="28"/>
          <w:lang w:eastAsia="ar-SA"/>
        </w:rPr>
        <w:t>ью</w:t>
      </w:r>
      <w:r w:rsidR="0089523B" w:rsidRPr="00770458">
        <w:rPr>
          <w:rFonts w:ascii="Times New Roman" w:eastAsia="Times New Roman" w:hAnsi="Times New Roman" w:cs="Times New Roman"/>
          <w:sz w:val="28"/>
          <w:szCs w:val="28"/>
          <w:lang w:eastAsia="ar-SA"/>
        </w:rPr>
        <w:t xml:space="preserve"> </w:t>
      </w:r>
      <w:r w:rsidR="00FE70DB" w:rsidRPr="00770458">
        <w:rPr>
          <w:rFonts w:ascii="Times New Roman" w:eastAsia="Times New Roman" w:hAnsi="Times New Roman" w:cs="Times New Roman"/>
          <w:sz w:val="28"/>
          <w:szCs w:val="28"/>
          <w:lang w:eastAsia="ar-SA"/>
        </w:rPr>
        <w:t>Договор</w:t>
      </w:r>
      <w:r w:rsidR="0089523B" w:rsidRPr="00770458">
        <w:rPr>
          <w:rFonts w:ascii="Times New Roman" w:eastAsia="Times New Roman" w:hAnsi="Times New Roman" w:cs="Times New Roman"/>
          <w:sz w:val="28"/>
          <w:szCs w:val="28"/>
          <w:lang w:eastAsia="ar-SA"/>
        </w:rPr>
        <w:t>а явля</w:t>
      </w:r>
      <w:r w:rsidR="00F6071F" w:rsidRPr="00770458">
        <w:rPr>
          <w:rFonts w:ascii="Times New Roman" w:eastAsia="Times New Roman" w:hAnsi="Times New Roman" w:cs="Times New Roman"/>
          <w:sz w:val="28"/>
          <w:szCs w:val="28"/>
          <w:lang w:eastAsia="ar-SA"/>
        </w:rPr>
        <w:t>е</w:t>
      </w:r>
      <w:r w:rsidR="0089523B" w:rsidRPr="00770458">
        <w:rPr>
          <w:rFonts w:ascii="Times New Roman" w:eastAsia="Times New Roman" w:hAnsi="Times New Roman" w:cs="Times New Roman"/>
          <w:sz w:val="28"/>
          <w:szCs w:val="28"/>
          <w:lang w:eastAsia="ar-SA"/>
        </w:rPr>
        <w:t xml:space="preserve">тся: </w:t>
      </w:r>
    </w:p>
    <w:p w14:paraId="3CCB94C2" w14:textId="49F3D3B3" w:rsidR="00F6071F" w:rsidRDefault="0089523B"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Приложение №</w:t>
      </w:r>
      <w:r w:rsidR="003121EA" w:rsidRPr="00770458">
        <w:rPr>
          <w:rFonts w:ascii="Times New Roman" w:eastAsia="Times New Roman" w:hAnsi="Times New Roman" w:cs="Times New Roman"/>
          <w:sz w:val="28"/>
          <w:szCs w:val="28"/>
          <w:lang w:eastAsia="ar-SA"/>
        </w:rPr>
        <w:t xml:space="preserve"> </w:t>
      </w:r>
      <w:r w:rsidRPr="00770458">
        <w:rPr>
          <w:rFonts w:ascii="Times New Roman" w:eastAsia="Times New Roman" w:hAnsi="Times New Roman" w:cs="Times New Roman"/>
          <w:sz w:val="28"/>
          <w:szCs w:val="28"/>
          <w:lang w:eastAsia="ar-SA"/>
        </w:rPr>
        <w:t>1 «</w:t>
      </w:r>
      <w:r w:rsidRPr="00770458">
        <w:rPr>
          <w:rFonts w:ascii="Times New Roman" w:eastAsia="Times New Roman" w:hAnsi="Times New Roman" w:cs="Times New Roman"/>
          <w:color w:val="000000"/>
          <w:spacing w:val="-1"/>
          <w:sz w:val="28"/>
          <w:szCs w:val="28"/>
          <w:lang w:eastAsia="ru-RU"/>
        </w:rPr>
        <w:t>Техническое задание</w:t>
      </w:r>
      <w:r w:rsidRPr="00770458">
        <w:rPr>
          <w:rFonts w:ascii="Times New Roman" w:eastAsia="Times New Roman" w:hAnsi="Times New Roman" w:cs="Times New Roman"/>
          <w:sz w:val="28"/>
          <w:szCs w:val="28"/>
          <w:lang w:eastAsia="ar-SA"/>
        </w:rPr>
        <w:t>»</w:t>
      </w:r>
      <w:r w:rsidR="002D173A">
        <w:rPr>
          <w:rFonts w:ascii="Times New Roman" w:eastAsia="Times New Roman" w:hAnsi="Times New Roman" w:cs="Times New Roman"/>
          <w:sz w:val="28"/>
          <w:szCs w:val="28"/>
          <w:lang w:eastAsia="ar-SA"/>
        </w:rPr>
        <w:t>;</w:t>
      </w:r>
    </w:p>
    <w:p w14:paraId="59DE15B6" w14:textId="4107EE38" w:rsidR="002D173A" w:rsidRPr="00770458" w:rsidRDefault="002D173A"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2 «Акт сдачи-приемки услуг».</w:t>
      </w:r>
    </w:p>
    <w:p w14:paraId="74C13A9D" w14:textId="77777777" w:rsidR="0089523B" w:rsidRPr="00770458" w:rsidRDefault="0089523B" w:rsidP="0077045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ru-RU"/>
        </w:rPr>
      </w:pPr>
    </w:p>
    <w:p w14:paraId="575FC323" w14:textId="4B92BA84" w:rsidR="00072F10" w:rsidRDefault="0089523B" w:rsidP="003E5CF2">
      <w:pPr>
        <w:pStyle w:val="ae"/>
        <w:widowControl w:val="0"/>
        <w:numPr>
          <w:ilvl w:val="0"/>
          <w:numId w:val="36"/>
        </w:numPr>
        <w:tabs>
          <w:tab w:val="left" w:pos="3261"/>
        </w:tabs>
        <w:autoSpaceDE w:val="0"/>
        <w:autoSpaceDN w:val="0"/>
        <w:adjustRightInd w:val="0"/>
        <w:spacing w:after="0"/>
        <w:jc w:val="center"/>
        <w:outlineLvl w:val="1"/>
        <w:rPr>
          <w:b/>
          <w:sz w:val="28"/>
          <w:szCs w:val="28"/>
        </w:rPr>
      </w:pPr>
      <w:bookmarkStart w:id="20" w:name="Par869"/>
      <w:bookmarkEnd w:id="20"/>
      <w:r w:rsidRPr="00770458">
        <w:rPr>
          <w:b/>
          <w:sz w:val="28"/>
          <w:szCs w:val="28"/>
        </w:rPr>
        <w:t>Адреса, реквизиты и подписи Сторон</w:t>
      </w:r>
    </w:p>
    <w:p w14:paraId="570A4360" w14:textId="77777777" w:rsidR="00940F53" w:rsidRPr="003E5CF2" w:rsidRDefault="00940F53" w:rsidP="00940F53">
      <w:pPr>
        <w:pStyle w:val="ae"/>
        <w:widowControl w:val="0"/>
        <w:tabs>
          <w:tab w:val="left" w:pos="3261"/>
        </w:tabs>
        <w:autoSpaceDE w:val="0"/>
        <w:autoSpaceDN w:val="0"/>
        <w:adjustRightInd w:val="0"/>
        <w:spacing w:after="0"/>
        <w:ind w:left="465"/>
        <w:outlineLvl w:val="1"/>
        <w:rPr>
          <w:b/>
          <w:sz w:val="28"/>
          <w:szCs w:val="28"/>
        </w:rPr>
      </w:pPr>
    </w:p>
    <w:tbl>
      <w:tblPr>
        <w:tblW w:w="10080" w:type="dxa"/>
        <w:tblLook w:val="01E0" w:firstRow="1" w:lastRow="1" w:firstColumn="1" w:lastColumn="1" w:noHBand="0" w:noVBand="0"/>
      </w:tblPr>
      <w:tblGrid>
        <w:gridCol w:w="5040"/>
        <w:gridCol w:w="5040"/>
      </w:tblGrid>
      <w:tr w:rsidR="002273AE" w:rsidRPr="00F6071F" w14:paraId="3974A631" w14:textId="77777777" w:rsidTr="0089523B">
        <w:tc>
          <w:tcPr>
            <w:tcW w:w="5040" w:type="dxa"/>
          </w:tcPr>
          <w:p w14:paraId="13ECA981" w14:textId="77777777" w:rsidR="002273AE" w:rsidRPr="00770458" w:rsidRDefault="002273AE" w:rsidP="002273AE">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sz w:val="28"/>
                <w:szCs w:val="28"/>
                <w:lang w:eastAsia="ru-RU"/>
              </w:rPr>
              <w:t>ЗАКАЗЧИК:</w:t>
            </w:r>
          </w:p>
          <w:p w14:paraId="000B20F8" w14:textId="5FD3EB6B" w:rsidR="00C67F02" w:rsidRPr="00770458" w:rsidRDefault="00C67F02" w:rsidP="006A1936">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770458">
              <w:rPr>
                <w:rFonts w:ascii="Times New Roman" w:eastAsia="Times New Roman" w:hAnsi="Times New Roman" w:cs="Times New Roman"/>
                <w:bCs/>
                <w:iCs/>
                <w:sz w:val="28"/>
                <w:szCs w:val="28"/>
                <w:lang w:eastAsia="ru-RU"/>
              </w:rPr>
              <w:t>военно</w:t>
            </w:r>
            <w:proofErr w:type="spellEnd"/>
            <w:r w:rsidRPr="00770458">
              <w:rPr>
                <w:rFonts w:ascii="Times New Roman" w:eastAsia="Times New Roman" w:hAnsi="Times New Roman" w:cs="Times New Roman"/>
                <w:bCs/>
                <w:iCs/>
                <w:sz w:val="28"/>
                <w:szCs w:val="28"/>
                <w:lang w:eastAsia="ru-RU"/>
              </w:rPr>
              <w:t>–патриотического воспитания молодежи «Авангард»</w:t>
            </w:r>
          </w:p>
          <w:p w14:paraId="45FC6E22" w14:textId="7C7EC082" w:rsidR="00C67F02" w:rsidRPr="00770458" w:rsidRDefault="00256BBC" w:rsidP="006A1936">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Адрес юридический / фактический: </w:t>
            </w:r>
            <w:r w:rsidR="00C67F02" w:rsidRPr="00770458">
              <w:rPr>
                <w:rFonts w:ascii="Times New Roman" w:eastAsia="Times New Roman" w:hAnsi="Times New Roman" w:cs="Times New Roman"/>
                <w:bCs/>
                <w:iCs/>
                <w:sz w:val="28"/>
                <w:szCs w:val="28"/>
                <w:lang w:eastAsia="ru-RU"/>
              </w:rPr>
              <w:t>143070, Московская область, г</w:t>
            </w:r>
            <w:r w:rsidR="00E4485B">
              <w:rPr>
                <w:rFonts w:ascii="Times New Roman" w:eastAsia="Times New Roman" w:hAnsi="Times New Roman" w:cs="Times New Roman"/>
                <w:bCs/>
                <w:iCs/>
                <w:sz w:val="28"/>
                <w:szCs w:val="28"/>
                <w:lang w:eastAsia="ru-RU"/>
              </w:rPr>
              <w:t>ород Одинцово, территория Парк П</w:t>
            </w:r>
            <w:r w:rsidR="00C67F02" w:rsidRPr="00770458">
              <w:rPr>
                <w:rFonts w:ascii="Times New Roman" w:eastAsia="Times New Roman" w:hAnsi="Times New Roman" w:cs="Times New Roman"/>
                <w:bCs/>
                <w:iCs/>
                <w:sz w:val="28"/>
                <w:szCs w:val="28"/>
                <w:lang w:eastAsia="ru-RU"/>
              </w:rPr>
              <w:t>атриот, стр. 9, офис 1</w:t>
            </w:r>
          </w:p>
          <w:p w14:paraId="0019F65C" w14:textId="4F865FE3"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770458">
              <w:rPr>
                <w:rFonts w:ascii="Times New Roman" w:eastAsia="Times New Roman" w:hAnsi="Times New Roman" w:cs="Times New Roman"/>
                <w:bCs/>
                <w:iCs/>
                <w:sz w:val="28"/>
                <w:szCs w:val="28"/>
                <w:lang w:eastAsia="ru-RU"/>
              </w:rPr>
              <w:t>Е</w:t>
            </w:r>
            <w:r w:rsidRPr="00770458">
              <w:rPr>
                <w:rFonts w:ascii="Times New Roman" w:eastAsia="Times New Roman" w:hAnsi="Times New Roman" w:cs="Times New Roman"/>
                <w:bCs/>
                <w:iCs/>
                <w:sz w:val="28"/>
                <w:szCs w:val="28"/>
                <w:lang w:val="en-US" w:eastAsia="ru-RU"/>
              </w:rPr>
              <w:t>-mail: info@</w:t>
            </w:r>
            <w:r w:rsidR="00256BBC" w:rsidRPr="00256BBC">
              <w:rPr>
                <w:lang w:val="en-US"/>
              </w:rPr>
              <w:t xml:space="preserve"> </w:t>
            </w:r>
            <w:r w:rsidR="00256BBC" w:rsidRPr="00256BBC">
              <w:rPr>
                <w:rFonts w:ascii="Times New Roman" w:eastAsia="Times New Roman" w:hAnsi="Times New Roman" w:cs="Times New Roman"/>
                <w:bCs/>
                <w:iCs/>
                <w:sz w:val="28"/>
                <w:szCs w:val="28"/>
                <w:lang w:val="en-US" w:eastAsia="ru-RU"/>
              </w:rPr>
              <w:t>avangardcenter.ru</w:t>
            </w:r>
          </w:p>
          <w:p w14:paraId="7F0CC6AA" w14:textId="77777777"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770458">
              <w:rPr>
                <w:rFonts w:ascii="Times New Roman" w:eastAsia="Times New Roman" w:hAnsi="Times New Roman" w:cs="Times New Roman"/>
                <w:bCs/>
                <w:iCs/>
                <w:sz w:val="28"/>
                <w:szCs w:val="28"/>
                <w:lang w:eastAsia="ru-RU"/>
              </w:rPr>
              <w:t>ИНН</w:t>
            </w:r>
            <w:r w:rsidRPr="00770458">
              <w:rPr>
                <w:rFonts w:ascii="Times New Roman" w:eastAsia="Times New Roman" w:hAnsi="Times New Roman" w:cs="Times New Roman"/>
                <w:bCs/>
                <w:iCs/>
                <w:sz w:val="28"/>
                <w:szCs w:val="28"/>
                <w:lang w:val="en-US" w:eastAsia="ru-RU"/>
              </w:rPr>
              <w:t>: 5032317793</w:t>
            </w:r>
          </w:p>
          <w:p w14:paraId="282E5E26" w14:textId="77777777"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КПП: 503201001</w:t>
            </w:r>
          </w:p>
          <w:p w14:paraId="15DE98C5" w14:textId="77777777"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ОГРН: 1205000035250</w:t>
            </w:r>
          </w:p>
          <w:p w14:paraId="1797838D" w14:textId="39ED2ABC" w:rsidR="00C67F02"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Банковские реквизиты:</w:t>
            </w:r>
          </w:p>
          <w:p w14:paraId="374B849F" w14:textId="6F042803"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Банк: БАНК ГПБ (АО)</w:t>
            </w:r>
          </w:p>
          <w:p w14:paraId="0D7FDAED" w14:textId="4B3AC893"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БИК: 044525823</w:t>
            </w:r>
          </w:p>
          <w:p w14:paraId="292D8738" w14:textId="1ABD100B"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к/с: 30101810200000000823</w:t>
            </w:r>
          </w:p>
          <w:p w14:paraId="621D3229" w14:textId="53CEE3F0"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р/с: 40703810900000000401</w:t>
            </w:r>
          </w:p>
          <w:p w14:paraId="430B43FB" w14:textId="5CCEE303" w:rsidR="00E4485B" w:rsidRPr="00770458"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Лицевой счет в УФК по г. Москве</w:t>
            </w:r>
            <w:r w:rsidR="00940F53">
              <w:rPr>
                <w:rFonts w:ascii="Times New Roman" w:eastAsia="Times New Roman" w:hAnsi="Times New Roman" w:cs="Times New Roman"/>
                <w:bCs/>
                <w:iCs/>
                <w:sz w:val="28"/>
                <w:szCs w:val="28"/>
                <w:lang w:eastAsia="ru-RU"/>
              </w:rPr>
              <w:t>.</w:t>
            </w:r>
          </w:p>
          <w:p w14:paraId="7B256AE5" w14:textId="709B6007" w:rsidR="00C67F02"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Плательщик: </w:t>
            </w:r>
            <w:r w:rsidR="00C67F02" w:rsidRPr="00770458">
              <w:rPr>
                <w:rFonts w:ascii="Times New Roman" w:eastAsia="Times New Roman" w:hAnsi="Times New Roman" w:cs="Times New Roman"/>
                <w:bCs/>
                <w:iCs/>
                <w:sz w:val="28"/>
                <w:szCs w:val="28"/>
                <w:lang w:eastAsia="ru-RU"/>
              </w:rPr>
              <w:t>Департамент финансов города Москвы (АНО «Авангард», л/с 4407565000452650)</w:t>
            </w:r>
          </w:p>
          <w:p w14:paraId="6582D1D1" w14:textId="653442DB" w:rsidR="00C67F02"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 xml:space="preserve">ГУ </w:t>
            </w:r>
            <w:r w:rsidR="00256BBC">
              <w:rPr>
                <w:rFonts w:ascii="Times New Roman" w:eastAsia="Times New Roman" w:hAnsi="Times New Roman" w:cs="Times New Roman"/>
                <w:bCs/>
                <w:iCs/>
                <w:sz w:val="28"/>
                <w:szCs w:val="28"/>
                <w:lang w:eastAsia="ru-RU"/>
              </w:rPr>
              <w:t>Банка России по ЦФО/УФК по            г. Москве г. Москва</w:t>
            </w:r>
          </w:p>
          <w:p w14:paraId="20F5C120" w14:textId="4D58DD45" w:rsidR="00256BBC"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БИК: 004525988</w:t>
            </w:r>
          </w:p>
          <w:p w14:paraId="66B83E3A" w14:textId="42C260B0" w:rsidR="00C67F02"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к/с: 40102810545370000003</w:t>
            </w:r>
          </w:p>
          <w:p w14:paraId="36041AE7" w14:textId="091F8A8D" w:rsidR="00256BBC"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р/с: 03225643450000007300</w:t>
            </w:r>
          </w:p>
          <w:p w14:paraId="2F604137" w14:textId="77777777" w:rsidR="0034295E" w:rsidRDefault="0034295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9C975DD" w14:textId="07AA67E4"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______________ /</w:t>
            </w:r>
            <w:r w:rsidR="00C67F02" w:rsidRPr="00770458">
              <w:rPr>
                <w:rFonts w:ascii="Times New Roman" w:eastAsia="Times New Roman" w:hAnsi="Times New Roman" w:cs="Times New Roman"/>
                <w:sz w:val="28"/>
                <w:szCs w:val="28"/>
                <w:lang w:eastAsia="ru-RU"/>
              </w:rPr>
              <w:t>Борисова Д.О.</w:t>
            </w:r>
            <w:r w:rsidRPr="00770458">
              <w:rPr>
                <w:rFonts w:ascii="Times New Roman" w:eastAsia="Times New Roman" w:hAnsi="Times New Roman" w:cs="Times New Roman"/>
                <w:sz w:val="28"/>
                <w:szCs w:val="28"/>
                <w:lang w:eastAsia="ru-RU"/>
              </w:rPr>
              <w:t>/</w:t>
            </w:r>
          </w:p>
          <w:p w14:paraId="70BB9957" w14:textId="77777777"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М.П.</w:t>
            </w:r>
          </w:p>
        </w:tc>
        <w:tc>
          <w:tcPr>
            <w:tcW w:w="5040" w:type="dxa"/>
          </w:tcPr>
          <w:p w14:paraId="67F69AAF" w14:textId="77777777"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ar-SA"/>
              </w:rPr>
              <w:t>ИСПОЛНИТЕЛЬ</w:t>
            </w:r>
            <w:r w:rsidRPr="00770458">
              <w:rPr>
                <w:rFonts w:ascii="Times New Roman" w:eastAsia="Times New Roman" w:hAnsi="Times New Roman" w:cs="Times New Roman"/>
                <w:bCs/>
                <w:sz w:val="28"/>
                <w:szCs w:val="28"/>
                <w:lang w:eastAsia="ru-RU"/>
              </w:rPr>
              <w:t>:</w:t>
            </w:r>
          </w:p>
          <w:p w14:paraId="079372B9" w14:textId="77777777" w:rsidR="00996D19" w:rsidRPr="00770458" w:rsidRDefault="00996D19"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EA4D230" w14:textId="2A2407A3" w:rsidR="00996D19" w:rsidRPr="00770458" w:rsidRDefault="00996D19"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345CD8F" w14:textId="511074D8"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F5F72B5" w14:textId="5DA928B7"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D8BE3AD" w14:textId="62A4A68A"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195E9D3" w14:textId="358444D0"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E50C278" w14:textId="5320EEFB"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17CF4AB" w14:textId="3522A60D"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D4921E8" w14:textId="324F882F"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00356FF" w14:textId="7D562A01" w:rsidR="001678E6" w:rsidRPr="00770458" w:rsidRDefault="001678E6"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F3C2A73" w14:textId="77777777" w:rsidR="001678E6" w:rsidRPr="00770458" w:rsidRDefault="001678E6"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B729EF9" w14:textId="479A1FCE" w:rsidR="004F3786" w:rsidRDefault="004F3786"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EC3076F" w14:textId="3B5FA9EB" w:rsidR="003E5CF2" w:rsidRDefault="003E5CF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34506AC" w14:textId="742B5A5D" w:rsidR="003E5CF2" w:rsidRDefault="003E5CF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9AE0F4A" w14:textId="77777777" w:rsidR="003E5CF2" w:rsidRPr="00770458" w:rsidRDefault="003E5CF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D8FA9F1" w14:textId="297B8CE0" w:rsidR="0034295E" w:rsidRDefault="0034295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3D83CA7" w14:textId="77777777" w:rsidR="00940F53" w:rsidRDefault="00940F53"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E96B08E" w14:textId="2195F6A8" w:rsidR="0034295E" w:rsidRDefault="0034295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1244C12" w14:textId="035A7391"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0102A36" w14:textId="07575790"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CC6D899" w14:textId="68345DD3"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C0066E2" w14:textId="3A3D4256"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B26BCD9" w14:textId="2622B152"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BF952E2" w14:textId="1DBD8159"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A17FB44" w14:textId="733E2C44"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33524F7" w14:textId="2F1E6BA3"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D142335" w14:textId="77777777"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791D8AF" w14:textId="4D2ECB53"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_____________ /</w:t>
            </w:r>
            <w:r w:rsidR="00176161">
              <w:rPr>
                <w:rFonts w:ascii="Times New Roman" w:eastAsia="Times New Roman" w:hAnsi="Times New Roman" w:cs="Times New Roman"/>
                <w:sz w:val="28"/>
                <w:szCs w:val="28"/>
                <w:lang w:eastAsia="ru-RU"/>
              </w:rPr>
              <w:t>_____________</w:t>
            </w:r>
            <w:r w:rsidRPr="00770458">
              <w:rPr>
                <w:rFonts w:ascii="Times New Roman" w:eastAsia="Times New Roman" w:hAnsi="Times New Roman" w:cs="Times New Roman"/>
                <w:sz w:val="28"/>
                <w:szCs w:val="28"/>
                <w:lang w:eastAsia="ru-RU"/>
              </w:rPr>
              <w:t>/</w:t>
            </w:r>
          </w:p>
          <w:p w14:paraId="372AB470" w14:textId="77777777" w:rsidR="002273AE"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М.П.</w:t>
            </w:r>
          </w:p>
          <w:p w14:paraId="71328065" w14:textId="70FD0EB9" w:rsidR="006F5553" w:rsidRPr="00770458" w:rsidRDefault="006F5553"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r>
    </w:tbl>
    <w:p w14:paraId="1E29A4B8" w14:textId="77777777" w:rsidR="005422B9" w:rsidRDefault="005422B9" w:rsidP="0089523B">
      <w:pPr>
        <w:spacing w:after="0"/>
        <w:ind w:left="5103"/>
        <w:rPr>
          <w:rFonts w:ascii="Times New Roman" w:eastAsia="Times New Roman" w:hAnsi="Times New Roman" w:cs="Times New Roman"/>
          <w:sz w:val="28"/>
          <w:szCs w:val="28"/>
          <w:lang w:eastAsia="ru-RU"/>
        </w:rPr>
        <w:sectPr w:rsidR="005422B9" w:rsidSect="00A570DE">
          <w:headerReference w:type="even" r:id="rId8"/>
          <w:footerReference w:type="default" r:id="rId9"/>
          <w:pgSz w:w="11906" w:h="16838"/>
          <w:pgMar w:top="993" w:right="850" w:bottom="1418" w:left="1276" w:header="708" w:footer="708" w:gutter="0"/>
          <w:cols w:space="708"/>
          <w:docGrid w:linePitch="360"/>
        </w:sectPr>
      </w:pPr>
    </w:p>
    <w:p w14:paraId="48AC99F8" w14:textId="77777777" w:rsidR="00283CD7" w:rsidRDefault="00283CD7" w:rsidP="0089523B">
      <w:pPr>
        <w:spacing w:after="0"/>
        <w:ind w:left="5103"/>
        <w:rPr>
          <w:rFonts w:ascii="Times New Roman" w:eastAsia="Times New Roman" w:hAnsi="Times New Roman" w:cs="Times New Roman"/>
          <w:sz w:val="28"/>
          <w:szCs w:val="28"/>
          <w:lang w:eastAsia="ru-RU"/>
        </w:rPr>
      </w:pPr>
    </w:p>
    <w:p w14:paraId="2DECE958" w14:textId="77777777" w:rsidR="00175EFB" w:rsidRDefault="00175EFB" w:rsidP="00175EFB">
      <w:pPr>
        <w:spacing w:after="0"/>
        <w:ind w:left="5103"/>
        <w:jc w:val="right"/>
        <w:rPr>
          <w:rFonts w:ascii="Times New Roman" w:eastAsia="Times New Roman" w:hAnsi="Times New Roman" w:cs="Times New Roman"/>
          <w:sz w:val="28"/>
          <w:szCs w:val="28"/>
          <w:lang w:eastAsia="ru-RU"/>
        </w:rPr>
      </w:pPr>
    </w:p>
    <w:p w14:paraId="2D3A5A92" w14:textId="77777777" w:rsidR="00175EFB" w:rsidRDefault="00175EFB" w:rsidP="00175EFB">
      <w:pPr>
        <w:spacing w:after="0"/>
        <w:ind w:left="5103"/>
        <w:jc w:val="right"/>
        <w:rPr>
          <w:rFonts w:ascii="Times New Roman" w:eastAsia="Times New Roman" w:hAnsi="Times New Roman" w:cs="Times New Roman"/>
          <w:sz w:val="28"/>
          <w:szCs w:val="28"/>
          <w:lang w:eastAsia="ru-RU"/>
        </w:rPr>
      </w:pPr>
      <w:bookmarkStart w:id="21" w:name="_Hlk120809551"/>
      <w:r w:rsidRPr="00770458">
        <w:rPr>
          <w:rFonts w:ascii="Times New Roman" w:eastAsia="Times New Roman" w:hAnsi="Times New Roman" w:cs="Times New Roman"/>
          <w:sz w:val="28"/>
          <w:szCs w:val="28"/>
          <w:lang w:eastAsia="ru-RU"/>
        </w:rPr>
        <w:t>Приложение № 1 к договору</w:t>
      </w:r>
      <w:r w:rsidRPr="00175EFB">
        <w:t xml:space="preserve"> </w:t>
      </w:r>
      <w:r w:rsidRPr="00175EFB">
        <w:rPr>
          <w:rFonts w:ascii="Times New Roman" w:eastAsia="Times New Roman" w:hAnsi="Times New Roman" w:cs="Times New Roman"/>
          <w:sz w:val="28"/>
          <w:szCs w:val="28"/>
          <w:lang w:eastAsia="ru-RU"/>
        </w:rPr>
        <w:t xml:space="preserve">на оказание </w:t>
      </w:r>
    </w:p>
    <w:p w14:paraId="306D40E7" w14:textId="77777777"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автотранспортных услуг для нужд </w:t>
      </w:r>
    </w:p>
    <w:p w14:paraId="695DAEF6" w14:textId="77777777"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АНО «Учебно-методический центр </w:t>
      </w:r>
    </w:p>
    <w:p w14:paraId="253C5E98" w14:textId="77777777"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военно-патриотического </w:t>
      </w:r>
    </w:p>
    <w:p w14:paraId="26637786" w14:textId="4EEE40E5"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воспитания молодёжи </w:t>
      </w:r>
    </w:p>
    <w:p w14:paraId="0D1FA828" w14:textId="677248E5" w:rsidR="00175EFB" w:rsidRPr="00770458"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«АВАНГАРД»</w:t>
      </w:r>
    </w:p>
    <w:p w14:paraId="1282B66A" w14:textId="77777777" w:rsidR="00175EFB" w:rsidRPr="00770458" w:rsidRDefault="00175EFB" w:rsidP="00175EFB">
      <w:pPr>
        <w:spacing w:after="0"/>
        <w:ind w:left="5103"/>
        <w:jc w:val="right"/>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____</w:t>
      </w:r>
      <w:r>
        <w:rPr>
          <w:rFonts w:ascii="Times New Roman" w:eastAsia="Times New Roman" w:hAnsi="Times New Roman" w:cs="Times New Roman"/>
          <w:sz w:val="28"/>
          <w:szCs w:val="28"/>
          <w:lang w:eastAsia="ru-RU"/>
        </w:rPr>
        <w:t>____</w:t>
      </w:r>
      <w:r w:rsidRPr="00770458">
        <w:rPr>
          <w:rFonts w:ascii="Times New Roman" w:eastAsia="Times New Roman" w:hAnsi="Times New Roman" w:cs="Times New Roman"/>
          <w:sz w:val="28"/>
          <w:szCs w:val="28"/>
          <w:lang w:eastAsia="ru-RU"/>
        </w:rPr>
        <w:t>__ от «_</w:t>
      </w:r>
      <w:proofErr w:type="gramStart"/>
      <w:r w:rsidRPr="00770458">
        <w:rPr>
          <w:rFonts w:ascii="Times New Roman" w:eastAsia="Times New Roman" w:hAnsi="Times New Roman" w:cs="Times New Roman"/>
          <w:sz w:val="28"/>
          <w:szCs w:val="28"/>
          <w:lang w:eastAsia="ru-RU"/>
        </w:rPr>
        <w:t>_»_</w:t>
      </w:r>
      <w:proofErr w:type="gramEnd"/>
      <w:r w:rsidRPr="00770458">
        <w:rPr>
          <w:rFonts w:ascii="Times New Roman" w:eastAsia="Times New Roman" w:hAnsi="Times New Roman" w:cs="Times New Roman"/>
          <w:sz w:val="28"/>
          <w:szCs w:val="28"/>
          <w:lang w:eastAsia="ru-RU"/>
        </w:rPr>
        <w:t>_______202</w:t>
      </w:r>
      <w:r>
        <w:rPr>
          <w:rFonts w:ascii="Times New Roman" w:eastAsia="Times New Roman" w:hAnsi="Times New Roman" w:cs="Times New Roman"/>
          <w:sz w:val="28"/>
          <w:szCs w:val="28"/>
          <w:lang w:eastAsia="ru-RU"/>
        </w:rPr>
        <w:t>2</w:t>
      </w:r>
      <w:r w:rsidRPr="00770458">
        <w:rPr>
          <w:rFonts w:ascii="Times New Roman" w:eastAsia="Times New Roman" w:hAnsi="Times New Roman" w:cs="Times New Roman"/>
          <w:sz w:val="28"/>
          <w:szCs w:val="28"/>
          <w:lang w:eastAsia="ru-RU"/>
        </w:rPr>
        <w:t>г.</w:t>
      </w:r>
    </w:p>
    <w:bookmarkEnd w:id="21"/>
    <w:p w14:paraId="3B9CB69B" w14:textId="77777777" w:rsidR="00175EFB" w:rsidRPr="00770458" w:rsidRDefault="00175EFB" w:rsidP="00175EFB">
      <w:pPr>
        <w:widowControl w:val="0"/>
        <w:autoSpaceDE w:val="0"/>
        <w:rPr>
          <w:rFonts w:ascii="Times New Roman" w:hAnsi="Times New Roman" w:cs="Times New Roman"/>
          <w:b/>
          <w:sz w:val="28"/>
          <w:szCs w:val="28"/>
        </w:rPr>
      </w:pPr>
    </w:p>
    <w:p w14:paraId="061637B2" w14:textId="77777777" w:rsidR="00175EFB" w:rsidRPr="00770458" w:rsidRDefault="00175EFB" w:rsidP="00175EFB">
      <w:pPr>
        <w:widowControl w:val="0"/>
        <w:autoSpaceDE w:val="0"/>
        <w:jc w:val="center"/>
        <w:rPr>
          <w:rFonts w:ascii="Times New Roman" w:hAnsi="Times New Roman" w:cs="Times New Roman"/>
          <w:b/>
          <w:sz w:val="28"/>
          <w:szCs w:val="28"/>
        </w:rPr>
      </w:pPr>
      <w:r w:rsidRPr="00770458">
        <w:rPr>
          <w:rFonts w:ascii="Times New Roman" w:hAnsi="Times New Roman" w:cs="Times New Roman"/>
          <w:b/>
          <w:sz w:val="28"/>
          <w:szCs w:val="28"/>
        </w:rPr>
        <w:t>ТЕХНИЧЕСКОЕ ЗАДАНИЕ</w:t>
      </w:r>
    </w:p>
    <w:p w14:paraId="1D6363E9" w14:textId="77777777" w:rsidR="00175EFB" w:rsidRPr="00770458" w:rsidRDefault="00175EFB" w:rsidP="00175EFB">
      <w:pPr>
        <w:pStyle w:val="Standard"/>
        <w:jc w:val="center"/>
        <w:rPr>
          <w:rFonts w:ascii="Times New Roman" w:eastAsia="Times New Roman" w:hAnsi="Times New Roman" w:cs="Times New Roman"/>
          <w:b/>
          <w:bCs/>
          <w:color w:val="00000A"/>
          <w:spacing w:val="-4"/>
          <w:sz w:val="28"/>
          <w:szCs w:val="28"/>
        </w:rPr>
      </w:pPr>
      <w:r w:rsidRPr="00770458">
        <w:rPr>
          <w:rFonts w:ascii="Times New Roman" w:eastAsia="Times New Roman" w:hAnsi="Times New Roman" w:cs="Times New Roman"/>
          <w:b/>
          <w:bCs/>
          <w:color w:val="00000A"/>
          <w:spacing w:val="-4"/>
          <w:sz w:val="28"/>
          <w:szCs w:val="28"/>
        </w:rPr>
        <w:t>на оказание автотранспортных услуг для нужд</w:t>
      </w:r>
    </w:p>
    <w:p w14:paraId="08FC969F" w14:textId="77777777" w:rsidR="00175EFB" w:rsidRPr="00770458" w:rsidRDefault="00175EFB" w:rsidP="00175EFB">
      <w:pPr>
        <w:jc w:val="center"/>
        <w:rPr>
          <w:rFonts w:ascii="Times New Roman" w:hAnsi="Times New Roman" w:cs="Times New Roman"/>
          <w:b/>
          <w:bCs/>
          <w:color w:val="00000A"/>
          <w:spacing w:val="-4"/>
          <w:sz w:val="28"/>
          <w:szCs w:val="28"/>
        </w:rPr>
      </w:pPr>
      <w:r w:rsidRPr="00770458">
        <w:rPr>
          <w:rFonts w:ascii="Times New Roman" w:hAnsi="Times New Roman" w:cs="Times New Roman"/>
          <w:b/>
          <w:bCs/>
          <w:color w:val="00000A"/>
          <w:spacing w:val="-4"/>
          <w:sz w:val="28"/>
          <w:szCs w:val="28"/>
        </w:rPr>
        <w:t>Автономной некоммерческой организации «Учебно-методический центр военно-патриотического воспитания молодежи «Авангард»</w:t>
      </w:r>
    </w:p>
    <w:p w14:paraId="5D2B1558" w14:textId="77777777" w:rsidR="00175EFB" w:rsidRPr="00770458" w:rsidRDefault="00175EFB" w:rsidP="00175EFB">
      <w:pPr>
        <w:pStyle w:val="af5"/>
        <w:numPr>
          <w:ilvl w:val="0"/>
          <w:numId w:val="43"/>
        </w:numPr>
        <w:tabs>
          <w:tab w:val="left" w:pos="851"/>
        </w:tabs>
        <w:ind w:left="0" w:firstLine="567"/>
        <w:jc w:val="both"/>
        <w:rPr>
          <w:rFonts w:ascii="Times New Roman" w:hAnsi="Times New Roman"/>
          <w:b/>
          <w:sz w:val="28"/>
          <w:szCs w:val="28"/>
        </w:rPr>
      </w:pPr>
      <w:proofErr w:type="spellStart"/>
      <w:r w:rsidRPr="00770458">
        <w:rPr>
          <w:rFonts w:ascii="Times New Roman" w:hAnsi="Times New Roman"/>
          <w:b/>
          <w:sz w:val="28"/>
          <w:szCs w:val="28"/>
        </w:rPr>
        <w:t>Объект</w:t>
      </w:r>
      <w:proofErr w:type="spellEnd"/>
      <w:r w:rsidRPr="00770458">
        <w:rPr>
          <w:rFonts w:ascii="Times New Roman" w:hAnsi="Times New Roman"/>
          <w:b/>
          <w:sz w:val="28"/>
          <w:szCs w:val="28"/>
        </w:rPr>
        <w:t xml:space="preserve"> </w:t>
      </w:r>
      <w:proofErr w:type="spellStart"/>
      <w:r w:rsidRPr="00770458">
        <w:rPr>
          <w:rFonts w:ascii="Times New Roman" w:hAnsi="Times New Roman"/>
          <w:b/>
          <w:sz w:val="28"/>
          <w:szCs w:val="28"/>
        </w:rPr>
        <w:t>закупки</w:t>
      </w:r>
      <w:proofErr w:type="spellEnd"/>
      <w:r w:rsidRPr="00770458">
        <w:rPr>
          <w:rFonts w:ascii="Times New Roman" w:hAnsi="Times New Roman"/>
          <w:b/>
          <w:sz w:val="28"/>
          <w:szCs w:val="28"/>
        </w:rPr>
        <w:t>:</w:t>
      </w:r>
      <w:r w:rsidRPr="00770458">
        <w:rPr>
          <w:rFonts w:ascii="Times New Roman" w:hAnsi="Times New Roman"/>
          <w:sz w:val="28"/>
          <w:szCs w:val="28"/>
        </w:rPr>
        <w:t xml:space="preserve"> </w:t>
      </w:r>
      <w:r w:rsidRPr="00770458">
        <w:rPr>
          <w:rFonts w:ascii="Times New Roman" w:hAnsi="Times New Roman"/>
          <w:sz w:val="28"/>
          <w:szCs w:val="28"/>
          <w:lang w:val="ru-RU"/>
        </w:rPr>
        <w:t xml:space="preserve"> </w:t>
      </w:r>
    </w:p>
    <w:p w14:paraId="58DECB07" w14:textId="77777777" w:rsidR="00175EFB" w:rsidRPr="00770458" w:rsidRDefault="00175EFB" w:rsidP="00175EFB">
      <w:pPr>
        <w:pStyle w:val="af5"/>
        <w:ind w:firstLine="567"/>
        <w:jc w:val="both"/>
        <w:rPr>
          <w:rFonts w:ascii="Times New Roman" w:hAnsi="Times New Roman"/>
          <w:b/>
          <w:sz w:val="28"/>
          <w:szCs w:val="28"/>
          <w:lang w:val="ru-RU"/>
        </w:rPr>
      </w:pPr>
      <w:r w:rsidRPr="00770458">
        <w:rPr>
          <w:rFonts w:ascii="Times New Roman" w:hAnsi="Times New Roman"/>
          <w:sz w:val="28"/>
          <w:szCs w:val="28"/>
          <w:lang w:val="ru-RU"/>
        </w:rPr>
        <w:t>Оказание автотранспортных услуг для нужд Автономной некоммерческой организации «Учебно-методический центр военно-патриотического воспитания молодежи «Авангард».</w:t>
      </w:r>
    </w:p>
    <w:p w14:paraId="761FA142" w14:textId="77777777" w:rsidR="00175EFB" w:rsidRPr="00770458" w:rsidRDefault="00175EFB" w:rsidP="00175EFB">
      <w:pPr>
        <w:pStyle w:val="af5"/>
        <w:numPr>
          <w:ilvl w:val="0"/>
          <w:numId w:val="43"/>
        </w:numPr>
        <w:tabs>
          <w:tab w:val="left" w:pos="851"/>
        </w:tabs>
        <w:ind w:left="0" w:firstLine="567"/>
        <w:jc w:val="both"/>
        <w:rPr>
          <w:rFonts w:ascii="Times New Roman" w:hAnsi="Times New Roman"/>
          <w:iCs/>
          <w:sz w:val="28"/>
          <w:szCs w:val="28"/>
        </w:rPr>
      </w:pPr>
      <w:proofErr w:type="spellStart"/>
      <w:r w:rsidRPr="00770458">
        <w:rPr>
          <w:rFonts w:ascii="Times New Roman" w:hAnsi="Times New Roman"/>
          <w:b/>
          <w:sz w:val="28"/>
          <w:szCs w:val="28"/>
        </w:rPr>
        <w:t>Цена</w:t>
      </w:r>
      <w:proofErr w:type="spellEnd"/>
      <w:r w:rsidRPr="00770458">
        <w:rPr>
          <w:rFonts w:ascii="Times New Roman" w:hAnsi="Times New Roman"/>
          <w:b/>
          <w:sz w:val="28"/>
          <w:szCs w:val="28"/>
        </w:rPr>
        <w:t xml:space="preserve"> </w:t>
      </w:r>
      <w:proofErr w:type="spellStart"/>
      <w:r w:rsidRPr="00770458">
        <w:rPr>
          <w:rFonts w:ascii="Times New Roman" w:hAnsi="Times New Roman"/>
          <w:b/>
          <w:sz w:val="28"/>
          <w:szCs w:val="28"/>
        </w:rPr>
        <w:t>Договора</w:t>
      </w:r>
      <w:proofErr w:type="spellEnd"/>
      <w:r w:rsidRPr="00770458">
        <w:rPr>
          <w:rFonts w:ascii="Times New Roman" w:hAnsi="Times New Roman"/>
          <w:b/>
          <w:sz w:val="28"/>
          <w:szCs w:val="28"/>
        </w:rPr>
        <w:t xml:space="preserve">: </w:t>
      </w:r>
    </w:p>
    <w:p w14:paraId="367A5963" w14:textId="77777777" w:rsidR="00175EFB" w:rsidRPr="00770458" w:rsidRDefault="00175EFB" w:rsidP="00175EFB">
      <w:pPr>
        <w:pStyle w:val="af5"/>
        <w:tabs>
          <w:tab w:val="left" w:pos="851"/>
        </w:tabs>
        <w:ind w:firstLine="567"/>
        <w:jc w:val="both"/>
        <w:rPr>
          <w:rFonts w:ascii="Times New Roman" w:hAnsi="Times New Roman"/>
          <w:iCs/>
          <w:sz w:val="28"/>
          <w:szCs w:val="28"/>
          <w:lang w:val="ru-RU"/>
        </w:rPr>
      </w:pPr>
      <w:r w:rsidRPr="00770458">
        <w:rPr>
          <w:rFonts w:ascii="Times New Roman" w:hAnsi="Times New Roman"/>
          <w:iCs/>
          <w:sz w:val="28"/>
          <w:szCs w:val="28"/>
          <w:lang w:val="ru-RU"/>
        </w:rPr>
        <w:t>Цена Договора включает все затраты Исполнителя, необходимые для</w:t>
      </w:r>
      <w:r w:rsidRPr="00770458">
        <w:rPr>
          <w:rFonts w:ascii="Times New Roman" w:hAnsi="Times New Roman"/>
          <w:iCs/>
          <w:sz w:val="28"/>
          <w:szCs w:val="28"/>
        </w:rPr>
        <w:t> </w:t>
      </w:r>
      <w:r w:rsidRPr="00770458">
        <w:rPr>
          <w:rFonts w:ascii="Times New Roman" w:hAnsi="Times New Roman"/>
          <w:iCs/>
          <w:sz w:val="28"/>
          <w:szCs w:val="28"/>
          <w:lang w:val="ru-RU"/>
        </w:rPr>
        <w:t>осуществления им</w:t>
      </w:r>
      <w:r w:rsidRPr="00770458">
        <w:rPr>
          <w:rFonts w:ascii="Times New Roman" w:hAnsi="Times New Roman"/>
          <w:iCs/>
          <w:sz w:val="28"/>
          <w:szCs w:val="28"/>
        </w:rPr>
        <w:t> </w:t>
      </w:r>
      <w:r w:rsidRPr="00770458">
        <w:rPr>
          <w:rFonts w:ascii="Times New Roman" w:hAnsi="Times New Roman"/>
          <w:iCs/>
          <w:sz w:val="28"/>
          <w:szCs w:val="28"/>
          <w:lang w:val="ru-RU"/>
        </w:rPr>
        <w:t>своих обязательств по</w:t>
      </w:r>
      <w:r w:rsidRPr="00770458">
        <w:rPr>
          <w:rFonts w:ascii="Times New Roman" w:hAnsi="Times New Roman"/>
          <w:iCs/>
          <w:sz w:val="28"/>
          <w:szCs w:val="28"/>
        </w:rPr>
        <w:t> </w:t>
      </w:r>
      <w:r w:rsidRPr="00770458">
        <w:rPr>
          <w:rFonts w:ascii="Times New Roman" w:hAnsi="Times New Roman"/>
          <w:iCs/>
          <w:sz w:val="28"/>
          <w:szCs w:val="28"/>
          <w:lang w:val="ru-RU"/>
        </w:rPr>
        <w:t>Договору в</w:t>
      </w:r>
      <w:r w:rsidRPr="00770458">
        <w:rPr>
          <w:rFonts w:ascii="Times New Roman" w:hAnsi="Times New Roman"/>
          <w:iCs/>
          <w:sz w:val="28"/>
          <w:szCs w:val="28"/>
        </w:rPr>
        <w:t> </w:t>
      </w:r>
      <w:r w:rsidRPr="00770458">
        <w:rPr>
          <w:rFonts w:ascii="Times New Roman" w:hAnsi="Times New Roman"/>
          <w:iCs/>
          <w:sz w:val="28"/>
          <w:szCs w:val="28"/>
          <w:lang w:val="ru-RU"/>
        </w:rPr>
        <w:t>полном объеме и</w:t>
      </w:r>
      <w:r w:rsidRPr="00770458">
        <w:rPr>
          <w:rFonts w:ascii="Times New Roman" w:hAnsi="Times New Roman"/>
          <w:iCs/>
          <w:sz w:val="28"/>
          <w:szCs w:val="28"/>
        </w:rPr>
        <w:t> </w:t>
      </w:r>
      <w:r w:rsidRPr="00770458">
        <w:rPr>
          <w:rFonts w:ascii="Times New Roman" w:hAnsi="Times New Roman"/>
          <w:iCs/>
          <w:sz w:val="28"/>
          <w:szCs w:val="28"/>
          <w:lang w:val="ru-RU"/>
        </w:rPr>
        <w:t>надлежащего качества, в</w:t>
      </w:r>
      <w:r w:rsidRPr="00770458">
        <w:rPr>
          <w:rFonts w:ascii="Times New Roman" w:hAnsi="Times New Roman"/>
          <w:iCs/>
          <w:sz w:val="28"/>
          <w:szCs w:val="28"/>
        </w:rPr>
        <w:t> </w:t>
      </w:r>
      <w:r w:rsidRPr="00770458">
        <w:rPr>
          <w:rFonts w:ascii="Times New Roman" w:hAnsi="Times New Roman"/>
          <w:iCs/>
          <w:sz w:val="28"/>
          <w:szCs w:val="28"/>
          <w:lang w:val="ru-RU"/>
        </w:rPr>
        <w:t>том</w:t>
      </w:r>
      <w:r w:rsidRPr="00770458">
        <w:rPr>
          <w:rFonts w:ascii="Times New Roman" w:hAnsi="Times New Roman"/>
          <w:iCs/>
          <w:sz w:val="28"/>
          <w:szCs w:val="28"/>
        </w:rPr>
        <w:t> </w:t>
      </w:r>
      <w:r w:rsidRPr="00770458">
        <w:rPr>
          <w:rFonts w:ascii="Times New Roman" w:hAnsi="Times New Roman"/>
          <w:iCs/>
          <w:sz w:val="28"/>
          <w:szCs w:val="28"/>
          <w:lang w:val="ru-RU"/>
        </w:rPr>
        <w:t>числе все</w:t>
      </w:r>
      <w:r w:rsidRPr="00770458">
        <w:rPr>
          <w:rFonts w:ascii="Times New Roman" w:hAnsi="Times New Roman"/>
          <w:iCs/>
          <w:sz w:val="28"/>
          <w:szCs w:val="28"/>
        </w:rPr>
        <w:t> </w:t>
      </w:r>
      <w:r w:rsidRPr="00770458">
        <w:rPr>
          <w:rFonts w:ascii="Times New Roman" w:hAnsi="Times New Roman"/>
          <w:iCs/>
          <w:sz w:val="28"/>
          <w:szCs w:val="28"/>
          <w:lang w:val="ru-RU"/>
        </w:rPr>
        <w:t>подлежащие к</w:t>
      </w:r>
      <w:r w:rsidRPr="00770458">
        <w:rPr>
          <w:rFonts w:ascii="Times New Roman" w:hAnsi="Times New Roman"/>
          <w:iCs/>
          <w:sz w:val="28"/>
          <w:szCs w:val="28"/>
        </w:rPr>
        <w:t> </w:t>
      </w:r>
      <w:r w:rsidRPr="00770458">
        <w:rPr>
          <w:rFonts w:ascii="Times New Roman" w:hAnsi="Times New Roman"/>
          <w:iCs/>
          <w:sz w:val="28"/>
          <w:szCs w:val="28"/>
          <w:lang w:val="ru-RU"/>
        </w:rPr>
        <w:t>уплате налоги, сборы и</w:t>
      </w:r>
      <w:r w:rsidRPr="00770458">
        <w:rPr>
          <w:rFonts w:ascii="Times New Roman" w:hAnsi="Times New Roman"/>
          <w:iCs/>
          <w:sz w:val="28"/>
          <w:szCs w:val="28"/>
        </w:rPr>
        <w:t> </w:t>
      </w:r>
      <w:r w:rsidRPr="00770458">
        <w:rPr>
          <w:rFonts w:ascii="Times New Roman" w:hAnsi="Times New Roman"/>
          <w:iCs/>
          <w:sz w:val="28"/>
          <w:szCs w:val="28"/>
          <w:lang w:val="ru-RU"/>
        </w:rPr>
        <w:t xml:space="preserve">другие обязательные платежи, расходы на приобретение горюче - смазочных материалов, техническое обслуживание и ремонт автотранспортных средств (включая запасные части, материалы), расходы на оплату труда водителей, сезонную подготовку автотранспортных средств, амортизацию автотранспортных средств в части, касающейся пробега (моторесурса), расходы на страхование, уплату таможенных пошлин, гарантийные обязательства, все иные затраты Исполнителя, связанные с оказанием Услуг по Договору. </w:t>
      </w:r>
    </w:p>
    <w:p w14:paraId="0EC400E9" w14:textId="77777777" w:rsidR="00175EFB" w:rsidRPr="00770458" w:rsidRDefault="00175EFB" w:rsidP="00175EFB">
      <w:pPr>
        <w:pStyle w:val="af5"/>
        <w:numPr>
          <w:ilvl w:val="0"/>
          <w:numId w:val="43"/>
        </w:numPr>
        <w:tabs>
          <w:tab w:val="left" w:pos="851"/>
        </w:tabs>
        <w:ind w:left="0" w:firstLine="567"/>
        <w:jc w:val="both"/>
        <w:rPr>
          <w:b/>
          <w:sz w:val="28"/>
          <w:szCs w:val="28"/>
          <w:lang w:val="ru-RU" w:eastAsia="ru-RU"/>
        </w:rPr>
      </w:pPr>
      <w:r w:rsidRPr="00770458">
        <w:rPr>
          <w:rFonts w:ascii="Times New Roman" w:hAnsi="Times New Roman"/>
          <w:b/>
          <w:sz w:val="28"/>
          <w:szCs w:val="28"/>
          <w:lang w:val="ru-RU"/>
        </w:rPr>
        <w:t>Вид и количество товаров (транспортных средств), необходимых для оказания услуг:</w:t>
      </w:r>
      <w:r w:rsidRPr="00770458">
        <w:rPr>
          <w:rFonts w:ascii="Times New Roman" w:eastAsia="Calibri" w:hAnsi="Times New Roman"/>
          <w:sz w:val="28"/>
          <w:szCs w:val="28"/>
          <w:lang w:val="ru-RU" w:eastAsia="en-US"/>
        </w:rPr>
        <w:t xml:space="preserve"> </w:t>
      </w:r>
    </w:p>
    <w:tbl>
      <w:tblPr>
        <w:tblpPr w:leftFromText="180" w:rightFromText="180" w:bottomFromText="160" w:vertAnchor="text" w:horzAnchor="margin" w:tblpXSpec="center" w:tblpY="10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850"/>
        <w:gridCol w:w="1702"/>
        <w:gridCol w:w="3089"/>
        <w:gridCol w:w="1985"/>
        <w:gridCol w:w="1730"/>
        <w:gridCol w:w="1388"/>
        <w:tblGridChange w:id="22">
          <w:tblGrid>
            <w:gridCol w:w="3539"/>
            <w:gridCol w:w="850"/>
            <w:gridCol w:w="1702"/>
            <w:gridCol w:w="3089"/>
            <w:gridCol w:w="1985"/>
            <w:gridCol w:w="1730"/>
            <w:gridCol w:w="1388"/>
          </w:tblGrid>
        </w:tblGridChange>
      </w:tblGrid>
      <w:tr w:rsidR="00175EFB" w:rsidRPr="00825EF4" w14:paraId="3351044E" w14:textId="77777777" w:rsidTr="005D50F1">
        <w:trPr>
          <w:trHeight w:val="559"/>
        </w:trPr>
        <w:tc>
          <w:tcPr>
            <w:tcW w:w="3539" w:type="dxa"/>
            <w:tcBorders>
              <w:top w:val="single" w:sz="4" w:space="0" w:color="auto"/>
              <w:left w:val="single" w:sz="4" w:space="0" w:color="auto"/>
              <w:bottom w:val="single" w:sz="4" w:space="0" w:color="auto"/>
              <w:right w:val="single" w:sz="4" w:space="0" w:color="auto"/>
            </w:tcBorders>
            <w:hideMark/>
          </w:tcPr>
          <w:p w14:paraId="1063AB3C"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lastRenderedPageBreak/>
              <w:t xml:space="preserve">Транспортное </w:t>
            </w:r>
          </w:p>
          <w:p w14:paraId="5AACE64D"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360BF915"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045F5DB2"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599A1894" w14:textId="77777777" w:rsidR="00175EFB" w:rsidRPr="00825EF4" w:rsidRDefault="00175EFB" w:rsidP="005D50F1">
            <w:pPr>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07ADD856"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4C3B938D" w14:textId="77777777" w:rsidTr="005D50F1">
        <w:trPr>
          <w:trHeight w:val="223"/>
        </w:trPr>
        <w:tc>
          <w:tcPr>
            <w:tcW w:w="3539" w:type="dxa"/>
            <w:vMerge w:val="restart"/>
            <w:tcBorders>
              <w:top w:val="single" w:sz="4" w:space="0" w:color="auto"/>
              <w:left w:val="single" w:sz="4" w:space="0" w:color="auto"/>
              <w:bottom w:val="single" w:sz="4" w:space="0" w:color="auto"/>
              <w:right w:val="single" w:sz="4" w:space="0" w:color="auto"/>
            </w:tcBorders>
          </w:tcPr>
          <w:p w14:paraId="461EEC7E"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АВТОБУС</w:t>
            </w:r>
          </w:p>
          <w:p w14:paraId="2B63748B" w14:textId="77777777" w:rsidR="00175EFB" w:rsidRPr="00825EF4" w:rsidRDefault="00175EFB" w:rsidP="005D50F1">
            <w:pPr>
              <w:spacing w:after="0"/>
              <w:jc w:val="center"/>
              <w:rPr>
                <w:rFonts w:ascii="Times New Roman" w:hAnsi="Times New Roman" w:cs="Times New Roman"/>
                <w:sz w:val="24"/>
                <w:szCs w:val="24"/>
                <w:lang w:val="en-US"/>
              </w:rPr>
            </w:pPr>
          </w:p>
          <w:p w14:paraId="217AB903" w14:textId="77777777" w:rsidR="00175EFB" w:rsidRPr="00825EF4" w:rsidRDefault="00175EFB" w:rsidP="005D50F1">
            <w:pPr>
              <w:spacing w:after="0"/>
              <w:ind w:left="-851"/>
              <w:jc w:val="center"/>
              <w:rPr>
                <w:rFonts w:ascii="Times New Roman" w:hAnsi="Times New Roman" w:cs="Times New Roman"/>
                <w:sz w:val="24"/>
                <w:szCs w:val="24"/>
                <w:lang w:val="en-US"/>
              </w:rPr>
            </w:pPr>
          </w:p>
          <w:p w14:paraId="7C186A9F" w14:textId="77777777" w:rsidR="00175EFB" w:rsidRPr="00825EF4" w:rsidRDefault="00175EFB" w:rsidP="005D50F1">
            <w:pPr>
              <w:spacing w:after="0"/>
              <w:jc w:val="center"/>
              <w:rPr>
                <w:rFonts w:ascii="Times New Roman" w:hAnsi="Times New Roman" w:cs="Times New Roman"/>
                <w:sz w:val="24"/>
                <w:szCs w:val="24"/>
                <w:lang w:val="en-US"/>
              </w:rPr>
            </w:pPr>
          </w:p>
          <w:p w14:paraId="4FBF615A" w14:textId="77777777" w:rsidR="00175EFB" w:rsidRPr="00825EF4" w:rsidRDefault="00175EFB" w:rsidP="005D50F1">
            <w:pPr>
              <w:spacing w:after="0"/>
              <w:jc w:val="center"/>
              <w:rPr>
                <w:rFonts w:ascii="Times New Roman" w:hAnsi="Times New Roman" w:cs="Times New Roman"/>
                <w:sz w:val="24"/>
                <w:szCs w:val="24"/>
                <w:lang w:val="en-US"/>
              </w:rPr>
            </w:pPr>
          </w:p>
          <w:p w14:paraId="7C06A2D1" w14:textId="77777777" w:rsidR="00175EFB" w:rsidRPr="00825EF4" w:rsidRDefault="00175EFB" w:rsidP="005D50F1">
            <w:pPr>
              <w:spacing w:after="0"/>
              <w:jc w:val="center"/>
              <w:rPr>
                <w:rFonts w:ascii="Times New Roman" w:hAnsi="Times New Roman" w:cs="Times New Roman"/>
                <w:sz w:val="24"/>
                <w:szCs w:val="24"/>
                <w:lang w:val="en-US"/>
              </w:rPr>
            </w:pPr>
          </w:p>
          <w:p w14:paraId="25A12610" w14:textId="77777777" w:rsidR="00175EFB" w:rsidRPr="00825EF4" w:rsidRDefault="00175EFB" w:rsidP="005D50F1">
            <w:pPr>
              <w:spacing w:after="0"/>
              <w:jc w:val="center"/>
              <w:rPr>
                <w:rFonts w:ascii="Times New Roman" w:hAnsi="Times New Roman" w:cs="Times New Roman"/>
                <w:sz w:val="24"/>
                <w:szCs w:val="24"/>
                <w:lang w:val="en-US"/>
              </w:rPr>
            </w:pPr>
          </w:p>
          <w:p w14:paraId="323DEA49" w14:textId="77777777" w:rsidR="00175EFB" w:rsidRPr="00825EF4" w:rsidRDefault="00175EFB" w:rsidP="005D50F1">
            <w:pPr>
              <w:spacing w:after="0"/>
              <w:jc w:val="center"/>
              <w:rPr>
                <w:rFonts w:ascii="Times New Roman" w:hAnsi="Times New Roman" w:cs="Times New Roman"/>
                <w:sz w:val="24"/>
                <w:szCs w:val="24"/>
                <w:lang w:val="en-US"/>
              </w:rPr>
            </w:pPr>
          </w:p>
          <w:p w14:paraId="0C51CE63" w14:textId="77777777" w:rsidR="00175EFB" w:rsidRPr="00825EF4" w:rsidRDefault="00175EFB" w:rsidP="005D50F1">
            <w:pPr>
              <w:spacing w:after="0"/>
              <w:jc w:val="center"/>
              <w:rPr>
                <w:rFonts w:ascii="Times New Roman" w:hAnsi="Times New Roman" w:cs="Times New Roman"/>
                <w:sz w:val="24"/>
                <w:szCs w:val="24"/>
                <w:lang w:val="en-US"/>
              </w:rPr>
            </w:pPr>
          </w:p>
          <w:p w14:paraId="3967539A"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bottom w:val="single" w:sz="4" w:space="0" w:color="auto"/>
              <w:right w:val="single" w:sz="4" w:space="0" w:color="auto"/>
            </w:tcBorders>
            <w:hideMark/>
          </w:tcPr>
          <w:p w14:paraId="4BFF1828" w14:textId="397A4859" w:rsidR="00175EFB" w:rsidRPr="00825EF4" w:rsidRDefault="00770056" w:rsidP="005D50F1">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144E8EE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Кинг-Лонг</w:t>
            </w:r>
            <w:proofErr w:type="spellEnd"/>
          </w:p>
          <w:p w14:paraId="24CBE0C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 xml:space="preserve"> (или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3C7AC4A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Класс</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автобуса</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4CD7016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Туристический</w:t>
            </w:r>
            <w:proofErr w:type="spellEnd"/>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tcPr>
          <w:p w14:paraId="6F5D91E0"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73B226D2" w14:textId="77777777" w:rsidR="00175EFB" w:rsidRPr="00825EF4"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14884E96" w14:textId="77777777" w:rsidR="00175EFB" w:rsidRPr="00825EF4" w:rsidRDefault="00175EFB" w:rsidP="005D50F1">
            <w:pPr>
              <w:spacing w:after="0"/>
              <w:jc w:val="center"/>
              <w:rPr>
                <w:sz w:val="24"/>
                <w:szCs w:val="24"/>
              </w:rPr>
            </w:pPr>
            <w:r w:rsidRPr="00825EF4">
              <w:rPr>
                <w:rFonts w:ascii="Times New Roman" w:hAnsi="Times New Roman" w:cs="Times New Roman"/>
                <w:sz w:val="24"/>
                <w:szCs w:val="24"/>
              </w:rPr>
              <w:t>с 9.00 до 19.00 часов</w:t>
            </w:r>
          </w:p>
        </w:tc>
      </w:tr>
      <w:tr w:rsidR="00175EFB" w:rsidRPr="00825EF4" w14:paraId="28118D20"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249877DE" w14:textId="77777777" w:rsidR="00175EFB" w:rsidRPr="00825EF4" w:rsidRDefault="00175EFB" w:rsidP="005D50F1">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83B4BDB" w14:textId="77777777" w:rsidR="00175EFB" w:rsidRPr="00825EF4" w:rsidRDefault="00175EFB" w:rsidP="005D50F1">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5D9B99E"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6CB2D0EA" w14:textId="77777777" w:rsidR="00175EFB" w:rsidRPr="00825EF4" w:rsidRDefault="00175EFB" w:rsidP="005D50F1">
            <w:pPr>
              <w:spacing w:after="0"/>
              <w:jc w:val="both"/>
              <w:rPr>
                <w:rFonts w:ascii="Times New Roman" w:hAnsi="Times New Roman" w:cs="Times New Roman"/>
                <w:sz w:val="24"/>
                <w:szCs w:val="24"/>
              </w:rPr>
            </w:pPr>
            <w:proofErr w:type="spellStart"/>
            <w:r w:rsidRPr="00825EF4">
              <w:rPr>
                <w:rFonts w:ascii="Times New Roman" w:hAnsi="Times New Roman" w:cs="Times New Roman"/>
                <w:sz w:val="24"/>
                <w:szCs w:val="24"/>
                <w:lang w:val="en-US"/>
              </w:rPr>
              <w:t>Число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посадочных</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мест</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3059E24"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47</w:t>
            </w:r>
          </w:p>
        </w:tc>
        <w:tc>
          <w:tcPr>
            <w:tcW w:w="1730" w:type="dxa"/>
            <w:tcBorders>
              <w:top w:val="single" w:sz="4" w:space="0" w:color="auto"/>
              <w:left w:val="single" w:sz="4" w:space="0" w:color="auto"/>
              <w:bottom w:val="single" w:sz="4" w:space="0" w:color="auto"/>
              <w:right w:val="single" w:sz="4" w:space="0" w:color="auto"/>
            </w:tcBorders>
            <w:hideMark/>
          </w:tcPr>
          <w:p w14:paraId="29908BB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294DC880" w14:textId="77777777" w:rsidR="00175EFB" w:rsidRPr="00770458" w:rsidRDefault="00175EFB" w:rsidP="005D50F1">
            <w:pPr>
              <w:spacing w:after="0"/>
              <w:jc w:val="center"/>
              <w:rPr>
                <w:sz w:val="24"/>
                <w:szCs w:val="24"/>
              </w:rPr>
            </w:pPr>
          </w:p>
        </w:tc>
      </w:tr>
      <w:tr w:rsidR="00175EFB" w:rsidRPr="00825EF4" w14:paraId="2AA80E1B"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45FC80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98AD393"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DE36600"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27CCDF4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Количество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дверей</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799F4384"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2 и </w:t>
            </w:r>
            <w:proofErr w:type="spellStart"/>
            <w:r w:rsidRPr="00825EF4">
              <w:rPr>
                <w:rFonts w:ascii="Times New Roman" w:hAnsi="Times New Roman" w:cs="Times New Roman"/>
                <w:sz w:val="24"/>
                <w:szCs w:val="24"/>
                <w:lang w:val="en-US"/>
              </w:rPr>
              <w:t>более</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6DEE282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648703C2" w14:textId="77777777" w:rsidR="00175EFB" w:rsidRPr="00770458" w:rsidRDefault="00175EFB" w:rsidP="005D50F1">
            <w:pPr>
              <w:spacing w:after="0"/>
              <w:jc w:val="center"/>
              <w:rPr>
                <w:sz w:val="24"/>
                <w:szCs w:val="24"/>
                <w:lang w:val="en-US"/>
              </w:rPr>
            </w:pPr>
          </w:p>
        </w:tc>
      </w:tr>
      <w:tr w:rsidR="00175EFB" w:rsidRPr="00825EF4" w14:paraId="0B78490A"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C31F97A"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3C84B9"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0BCB161"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71EDBFF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Рулевое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управление</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48EA258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гидроусилитель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59AE418C"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0D1576B9" w14:textId="77777777" w:rsidR="00175EFB" w:rsidRPr="00770458" w:rsidRDefault="00175EFB" w:rsidP="005D50F1">
            <w:pPr>
              <w:spacing w:after="0"/>
              <w:jc w:val="center"/>
              <w:rPr>
                <w:sz w:val="24"/>
                <w:szCs w:val="24"/>
                <w:lang w:val="en-US"/>
              </w:rPr>
            </w:pPr>
          </w:p>
        </w:tc>
      </w:tr>
      <w:tr w:rsidR="00175EFB" w:rsidRPr="00825EF4" w14:paraId="3390A4EF"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2096B018"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FEE49AE"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38D8490"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7232E7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Тормозная</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система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BB9DD13"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Электронная</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система</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стабилизации</w:t>
            </w:r>
            <w:proofErr w:type="spellEnd"/>
            <w:r w:rsidRPr="00825EF4">
              <w:rPr>
                <w:rFonts w:ascii="Times New Roman" w:hAnsi="Times New Roman" w:cs="Times New Roman"/>
                <w:sz w:val="24"/>
                <w:szCs w:val="24"/>
                <w:lang w:val="en-US"/>
              </w:rPr>
              <w:t xml:space="preserve"> (ESP)</w:t>
            </w:r>
          </w:p>
        </w:tc>
        <w:tc>
          <w:tcPr>
            <w:tcW w:w="1730" w:type="dxa"/>
            <w:tcBorders>
              <w:top w:val="single" w:sz="4" w:space="0" w:color="auto"/>
              <w:left w:val="single" w:sz="4" w:space="0" w:color="auto"/>
              <w:bottom w:val="single" w:sz="4" w:space="0" w:color="auto"/>
              <w:right w:val="single" w:sz="4" w:space="0" w:color="auto"/>
            </w:tcBorders>
            <w:hideMark/>
          </w:tcPr>
          <w:p w14:paraId="3462FFF0"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55017274" w14:textId="77777777" w:rsidR="00175EFB" w:rsidRPr="00770458" w:rsidRDefault="00175EFB" w:rsidP="005D50F1">
            <w:pPr>
              <w:spacing w:after="0"/>
              <w:jc w:val="center"/>
              <w:rPr>
                <w:sz w:val="24"/>
                <w:szCs w:val="24"/>
                <w:lang w:val="en-US"/>
              </w:rPr>
            </w:pPr>
          </w:p>
        </w:tc>
      </w:tr>
      <w:tr w:rsidR="00175EFB" w:rsidRPr="00825EF4" w14:paraId="2C3D5E1D"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F1421AA"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25C637A"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D612EA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4480673" w14:textId="77777777" w:rsidR="00175EFB" w:rsidRPr="00825EF4" w:rsidRDefault="00175EFB" w:rsidP="005D50F1">
            <w:pPr>
              <w:spacing w:after="0"/>
              <w:jc w:val="both"/>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Наличие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форточек</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6A2C49A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proofErr w:type="gram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4</w:t>
            </w:r>
            <w:proofErr w:type="gramEnd"/>
          </w:p>
        </w:tc>
        <w:tc>
          <w:tcPr>
            <w:tcW w:w="1730" w:type="dxa"/>
            <w:tcBorders>
              <w:top w:val="single" w:sz="4" w:space="0" w:color="auto"/>
              <w:left w:val="single" w:sz="4" w:space="0" w:color="auto"/>
              <w:bottom w:val="single" w:sz="4" w:space="0" w:color="auto"/>
              <w:right w:val="single" w:sz="4" w:space="0" w:color="auto"/>
            </w:tcBorders>
            <w:hideMark/>
          </w:tcPr>
          <w:p w14:paraId="4013AB9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4DAACB12" w14:textId="77777777" w:rsidR="00175EFB" w:rsidRPr="00770458" w:rsidRDefault="00175EFB" w:rsidP="005D50F1">
            <w:pPr>
              <w:spacing w:after="0"/>
              <w:jc w:val="center"/>
              <w:rPr>
                <w:sz w:val="24"/>
                <w:szCs w:val="24"/>
                <w:lang w:val="en-US"/>
              </w:rPr>
            </w:pPr>
          </w:p>
        </w:tc>
      </w:tr>
      <w:tr w:rsidR="00175EFB" w:rsidRPr="00825EF4" w14:paraId="39EEBE2A"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950399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5BDC1B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BBCCF2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565322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Остекление</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6641507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Панорамное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затемненное</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72B9BB33"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5A4F9407" w14:textId="77777777" w:rsidR="00175EFB" w:rsidRPr="00770458" w:rsidRDefault="00175EFB" w:rsidP="005D50F1">
            <w:pPr>
              <w:spacing w:after="0"/>
              <w:jc w:val="center"/>
              <w:rPr>
                <w:sz w:val="24"/>
                <w:szCs w:val="24"/>
                <w:lang w:val="en-US"/>
              </w:rPr>
            </w:pPr>
          </w:p>
        </w:tc>
      </w:tr>
      <w:tr w:rsidR="00175EFB" w:rsidRPr="00825EF4" w14:paraId="53526A77"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1702212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7BDE0F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A6BD50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5D8F01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Ремни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1E80A90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48E174B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0C4878E4" w14:textId="77777777" w:rsidR="00175EFB" w:rsidRPr="00770458" w:rsidRDefault="00175EFB" w:rsidP="005D50F1">
            <w:pPr>
              <w:spacing w:after="0"/>
              <w:jc w:val="center"/>
              <w:rPr>
                <w:sz w:val="24"/>
                <w:szCs w:val="24"/>
                <w:lang w:val="en-US"/>
              </w:rPr>
            </w:pPr>
          </w:p>
        </w:tc>
      </w:tr>
      <w:tr w:rsidR="00175EFB" w:rsidRPr="00825EF4" w14:paraId="72812792"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1BCB347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DA7AB6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466FB17"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DBB5A1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Подушка</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водителя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77B780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76B75D75"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738939F3" w14:textId="77777777" w:rsidR="00175EFB" w:rsidRPr="00770458" w:rsidRDefault="00175EFB" w:rsidP="005D50F1">
            <w:pPr>
              <w:spacing w:after="0"/>
              <w:jc w:val="center"/>
              <w:rPr>
                <w:sz w:val="24"/>
                <w:szCs w:val="24"/>
                <w:lang w:val="en-US"/>
              </w:rPr>
            </w:pPr>
          </w:p>
        </w:tc>
      </w:tr>
      <w:tr w:rsidR="00175EFB" w:rsidRPr="00825EF4" w14:paraId="7569EB6A" w14:textId="77777777" w:rsidTr="005D50F1">
        <w:trPr>
          <w:trHeight w:val="11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FD7F576"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AF09F95"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C2710A9"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1B71537" w14:textId="77777777" w:rsidR="00175EFB" w:rsidRPr="00825EF4" w:rsidRDefault="00175EFB" w:rsidP="005D50F1">
            <w:pPr>
              <w:spacing w:after="0"/>
              <w:jc w:val="center"/>
              <w:rPr>
                <w:rFonts w:ascii="Times New Roman" w:hAnsi="Times New Roman" w:cs="Times New Roman"/>
                <w:sz w:val="24"/>
                <w:szCs w:val="24"/>
                <w:lang w:val="en-US"/>
              </w:rPr>
            </w:pPr>
            <w:proofErr w:type="spellStart"/>
            <w:proofErr w:type="gram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14:paraId="67B58F28" w14:textId="77777777" w:rsidR="00175EFB" w:rsidRPr="00825EF4" w:rsidRDefault="00175EFB" w:rsidP="005D50F1">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 и ASR.</w:t>
            </w:r>
          </w:p>
          <w:p w14:paraId="3B41E9DE"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6AB5CF8C" w14:textId="77777777" w:rsidR="00175EFB" w:rsidRPr="00825EF4" w:rsidRDefault="00175EFB" w:rsidP="005D50F1">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BE82F42" w14:textId="77777777" w:rsidR="00175EFB" w:rsidRPr="00770458" w:rsidRDefault="00175EFB" w:rsidP="005D50F1">
            <w:pPr>
              <w:spacing w:after="0"/>
              <w:jc w:val="center"/>
              <w:rPr>
                <w:sz w:val="24"/>
                <w:szCs w:val="24"/>
              </w:rPr>
            </w:pPr>
          </w:p>
        </w:tc>
      </w:tr>
      <w:tr w:rsidR="00175EFB" w:rsidRPr="00825EF4" w14:paraId="085EF487"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7B7925A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1A7A53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77AAF9C"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8AFD22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топливного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бака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C1E243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300 </w:t>
            </w:r>
          </w:p>
        </w:tc>
        <w:tc>
          <w:tcPr>
            <w:tcW w:w="1730" w:type="dxa"/>
            <w:tcBorders>
              <w:top w:val="single" w:sz="4" w:space="0" w:color="auto"/>
              <w:left w:val="single" w:sz="4" w:space="0" w:color="auto"/>
              <w:bottom w:val="single" w:sz="4" w:space="0" w:color="auto"/>
              <w:right w:val="single" w:sz="4" w:space="0" w:color="auto"/>
            </w:tcBorders>
            <w:hideMark/>
          </w:tcPr>
          <w:p w14:paraId="4B6144F3"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6D9F03BA" w14:textId="77777777" w:rsidR="00175EFB" w:rsidRPr="00770458" w:rsidRDefault="00175EFB" w:rsidP="005D50F1">
            <w:pPr>
              <w:spacing w:after="0"/>
              <w:jc w:val="center"/>
              <w:rPr>
                <w:sz w:val="24"/>
                <w:szCs w:val="24"/>
                <w:lang w:val="en-US"/>
              </w:rPr>
            </w:pPr>
          </w:p>
        </w:tc>
      </w:tr>
      <w:tr w:rsidR="00175EFB" w:rsidRPr="00825EF4" w14:paraId="06FDC604"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3DD79F8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410F37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959C146"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358837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Тип</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65B8D27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Бензиновый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или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дизельный</w:t>
            </w:r>
            <w:proofErr w:type="spellEnd"/>
          </w:p>
        </w:tc>
        <w:tc>
          <w:tcPr>
            <w:tcW w:w="1730" w:type="dxa"/>
            <w:tcBorders>
              <w:top w:val="single" w:sz="4" w:space="0" w:color="auto"/>
              <w:left w:val="single" w:sz="4" w:space="0" w:color="auto"/>
              <w:bottom w:val="single" w:sz="4" w:space="0" w:color="auto"/>
              <w:right w:val="single" w:sz="4" w:space="0" w:color="auto"/>
            </w:tcBorders>
          </w:tcPr>
          <w:p w14:paraId="7E6FBFDA"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020021D" w14:textId="77777777" w:rsidR="00175EFB" w:rsidRPr="00770458" w:rsidRDefault="00175EFB" w:rsidP="005D50F1">
            <w:pPr>
              <w:spacing w:after="0"/>
              <w:jc w:val="center"/>
              <w:rPr>
                <w:sz w:val="24"/>
                <w:szCs w:val="24"/>
                <w:lang w:val="en-US"/>
              </w:rPr>
            </w:pPr>
          </w:p>
        </w:tc>
      </w:tr>
      <w:tr w:rsidR="00175EFB" w:rsidRPr="00825EF4" w14:paraId="034EA819"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0A232C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9823C3A"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44D71A9"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A0E2C2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Рабочий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CC079C9"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от</w:t>
            </w:r>
            <w:proofErr w:type="spellEnd"/>
            <w:r w:rsidRPr="00825EF4">
              <w:rPr>
                <w:rFonts w:ascii="Times New Roman" w:hAnsi="Times New Roman" w:cs="Times New Roman"/>
                <w:sz w:val="24"/>
                <w:szCs w:val="24"/>
                <w:lang w:val="en-US"/>
              </w:rPr>
              <w:t xml:space="preserve"> 6600</w:t>
            </w:r>
          </w:p>
        </w:tc>
        <w:tc>
          <w:tcPr>
            <w:tcW w:w="1730" w:type="dxa"/>
            <w:tcBorders>
              <w:top w:val="single" w:sz="4" w:space="0" w:color="auto"/>
              <w:left w:val="single" w:sz="4" w:space="0" w:color="auto"/>
              <w:bottom w:val="single" w:sz="4" w:space="0" w:color="auto"/>
              <w:right w:val="single" w:sz="4" w:space="0" w:color="auto"/>
            </w:tcBorders>
            <w:hideMark/>
          </w:tcPr>
          <w:p w14:paraId="4F0CCEB0"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39621865" w14:textId="77777777" w:rsidR="00175EFB" w:rsidRPr="00770458" w:rsidRDefault="00175EFB" w:rsidP="005D50F1">
            <w:pPr>
              <w:spacing w:after="0"/>
              <w:jc w:val="center"/>
              <w:rPr>
                <w:sz w:val="24"/>
                <w:szCs w:val="24"/>
                <w:lang w:val="en-US"/>
              </w:rPr>
            </w:pPr>
          </w:p>
        </w:tc>
      </w:tr>
      <w:tr w:rsidR="00175EFB" w:rsidRPr="00825EF4" w14:paraId="2C8A47CB" w14:textId="77777777" w:rsidTr="005D50F1">
        <w:trPr>
          <w:trHeight w:val="456"/>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B936C8B"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1B809CE"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C5D1799"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A5F3AC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Мощность</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25E90E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300</w:t>
            </w:r>
          </w:p>
        </w:tc>
        <w:tc>
          <w:tcPr>
            <w:tcW w:w="1730" w:type="dxa"/>
            <w:tcBorders>
              <w:top w:val="single" w:sz="4" w:space="0" w:color="auto"/>
              <w:left w:val="single" w:sz="4" w:space="0" w:color="auto"/>
              <w:bottom w:val="single" w:sz="4" w:space="0" w:color="auto"/>
              <w:right w:val="single" w:sz="4" w:space="0" w:color="auto"/>
            </w:tcBorders>
            <w:hideMark/>
          </w:tcPr>
          <w:p w14:paraId="40E8BE2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л.с</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3BD3199C" w14:textId="77777777" w:rsidR="00175EFB" w:rsidRPr="00770458" w:rsidRDefault="00175EFB" w:rsidP="005D50F1">
            <w:pPr>
              <w:spacing w:after="0"/>
              <w:jc w:val="center"/>
              <w:rPr>
                <w:sz w:val="24"/>
                <w:szCs w:val="24"/>
                <w:lang w:val="en-US"/>
              </w:rPr>
            </w:pPr>
          </w:p>
        </w:tc>
      </w:tr>
      <w:tr w:rsidR="00175EFB" w:rsidRPr="00825EF4" w14:paraId="5EE8B001"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4FF1139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E8916F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C43DC47"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26646B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Соответствие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экологическим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нормам</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8B3B9C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ниже</w:t>
            </w:r>
            <w:proofErr w:type="spellEnd"/>
            <w:r w:rsidRPr="00825EF4">
              <w:rPr>
                <w:rFonts w:ascii="Times New Roman" w:hAnsi="Times New Roman" w:cs="Times New Roman"/>
                <w:sz w:val="24"/>
                <w:szCs w:val="24"/>
                <w:lang w:val="en-US"/>
              </w:rPr>
              <w:t xml:space="preserve"> Euro-4</w:t>
            </w:r>
          </w:p>
        </w:tc>
        <w:tc>
          <w:tcPr>
            <w:tcW w:w="1730" w:type="dxa"/>
            <w:tcBorders>
              <w:top w:val="single" w:sz="4" w:space="0" w:color="auto"/>
              <w:left w:val="single" w:sz="4" w:space="0" w:color="auto"/>
              <w:bottom w:val="single" w:sz="4" w:space="0" w:color="auto"/>
              <w:right w:val="single" w:sz="4" w:space="0" w:color="auto"/>
            </w:tcBorders>
          </w:tcPr>
          <w:p w14:paraId="01EB560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C4FDD47" w14:textId="77777777" w:rsidR="00175EFB" w:rsidRPr="00770458" w:rsidRDefault="00175EFB" w:rsidP="005D50F1">
            <w:pPr>
              <w:spacing w:after="0"/>
              <w:jc w:val="center"/>
              <w:rPr>
                <w:sz w:val="24"/>
                <w:szCs w:val="24"/>
                <w:lang w:val="en-US"/>
              </w:rPr>
            </w:pPr>
          </w:p>
        </w:tc>
      </w:tr>
      <w:tr w:rsidR="00175EFB" w:rsidRPr="00825EF4" w14:paraId="02B0210C"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1FB50496"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E7DA962"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5D80BF7"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C4FC3D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Привод</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B190963"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6A8A059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lastRenderedPageBreak/>
              <w:t>Макс значение – полный</w:t>
            </w:r>
          </w:p>
        </w:tc>
        <w:tc>
          <w:tcPr>
            <w:tcW w:w="1730" w:type="dxa"/>
            <w:tcBorders>
              <w:top w:val="single" w:sz="4" w:space="0" w:color="auto"/>
              <w:left w:val="single" w:sz="4" w:space="0" w:color="auto"/>
              <w:bottom w:val="single" w:sz="4" w:space="0" w:color="auto"/>
              <w:right w:val="single" w:sz="4" w:space="0" w:color="auto"/>
            </w:tcBorders>
          </w:tcPr>
          <w:p w14:paraId="4C05378A" w14:textId="77777777" w:rsidR="00175EFB" w:rsidRPr="00825EF4" w:rsidRDefault="00175EFB" w:rsidP="005D50F1">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7F30801F" w14:textId="77777777" w:rsidR="00175EFB" w:rsidRPr="00770458" w:rsidRDefault="00175EFB" w:rsidP="005D50F1">
            <w:pPr>
              <w:spacing w:after="0"/>
              <w:jc w:val="center"/>
              <w:rPr>
                <w:sz w:val="24"/>
                <w:szCs w:val="24"/>
              </w:rPr>
            </w:pPr>
          </w:p>
        </w:tc>
      </w:tr>
      <w:tr w:rsidR="00175EFB" w:rsidRPr="00825EF4" w14:paraId="6309E26A"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39F07F89" w14:textId="77777777" w:rsidR="00175EFB" w:rsidRPr="00825EF4" w:rsidRDefault="00175EFB" w:rsidP="005D50F1">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A596AC2" w14:textId="77777777" w:rsidR="00175EFB" w:rsidRPr="00825EF4" w:rsidRDefault="00175EFB" w:rsidP="005D50F1">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36189F7"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3FF69B6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Диаметр</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колес</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72B3992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R 22</w:t>
            </w:r>
          </w:p>
        </w:tc>
        <w:tc>
          <w:tcPr>
            <w:tcW w:w="1730" w:type="dxa"/>
            <w:tcBorders>
              <w:top w:val="single" w:sz="4" w:space="0" w:color="auto"/>
              <w:left w:val="single" w:sz="4" w:space="0" w:color="auto"/>
              <w:bottom w:val="single" w:sz="4" w:space="0" w:color="auto"/>
              <w:right w:val="single" w:sz="4" w:space="0" w:color="auto"/>
            </w:tcBorders>
          </w:tcPr>
          <w:p w14:paraId="6F064600"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EB8650F" w14:textId="77777777" w:rsidR="00175EFB" w:rsidRPr="00770458" w:rsidRDefault="00175EFB" w:rsidP="005D50F1">
            <w:pPr>
              <w:spacing w:after="0"/>
              <w:jc w:val="center"/>
              <w:rPr>
                <w:sz w:val="24"/>
                <w:szCs w:val="24"/>
                <w:lang w:val="en-US"/>
              </w:rPr>
            </w:pPr>
          </w:p>
        </w:tc>
      </w:tr>
      <w:tr w:rsidR="00175EFB" w:rsidRPr="00825EF4" w14:paraId="57273BE4"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0D3FE0EA"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6A433C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462E056"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0451FE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кондиционирования</w:t>
            </w:r>
            <w:proofErr w:type="spellEnd"/>
          </w:p>
        </w:tc>
        <w:tc>
          <w:tcPr>
            <w:tcW w:w="1985" w:type="dxa"/>
            <w:tcBorders>
              <w:top w:val="single" w:sz="4" w:space="0" w:color="auto"/>
              <w:left w:val="single" w:sz="4" w:space="0" w:color="auto"/>
              <w:bottom w:val="single" w:sz="4" w:space="0" w:color="auto"/>
              <w:right w:val="single" w:sz="4" w:space="0" w:color="auto"/>
            </w:tcBorders>
          </w:tcPr>
          <w:p w14:paraId="16E6BB6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p w14:paraId="2CAF9B35"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67E21CB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87477DD" w14:textId="77777777" w:rsidR="00175EFB" w:rsidRPr="00770458" w:rsidRDefault="00175EFB" w:rsidP="005D50F1">
            <w:pPr>
              <w:spacing w:after="0"/>
              <w:jc w:val="center"/>
              <w:rPr>
                <w:sz w:val="24"/>
                <w:szCs w:val="24"/>
                <w:lang w:val="en-US"/>
              </w:rPr>
            </w:pPr>
          </w:p>
        </w:tc>
      </w:tr>
      <w:tr w:rsidR="00175EFB" w:rsidRPr="00825EF4" w14:paraId="1969F1E6"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1731752B"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F68B63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F22E2F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8695A0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Обогрев</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зеркал</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CAE5DA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584CD871"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17184709" w14:textId="77777777" w:rsidR="00175EFB" w:rsidRPr="00770458" w:rsidRDefault="00175EFB" w:rsidP="005D50F1">
            <w:pPr>
              <w:spacing w:after="0"/>
              <w:jc w:val="center"/>
              <w:rPr>
                <w:sz w:val="24"/>
                <w:szCs w:val="24"/>
                <w:lang w:val="en-US"/>
              </w:rPr>
            </w:pPr>
          </w:p>
        </w:tc>
      </w:tr>
      <w:tr w:rsidR="00175EFB" w:rsidRPr="00825EF4" w14:paraId="17549A3B" w14:textId="77777777" w:rsidTr="005D50F1">
        <w:trPr>
          <w:trHeight w:val="38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1071BEE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6B650A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B420119"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E30E67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Год</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выпуска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75070B0B"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ранее</w:t>
            </w:r>
            <w:proofErr w:type="spellEnd"/>
            <w:r w:rsidRPr="00825EF4">
              <w:rPr>
                <w:rFonts w:ascii="Times New Roman" w:hAnsi="Times New Roman" w:cs="Times New Roman"/>
                <w:sz w:val="24"/>
                <w:szCs w:val="24"/>
                <w:lang w:val="en-US"/>
              </w:rPr>
              <w:t xml:space="preserve">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2A3FA9B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75DDF83" w14:textId="77777777" w:rsidR="00175EFB" w:rsidRPr="00770458" w:rsidRDefault="00175EFB" w:rsidP="005D50F1">
            <w:pPr>
              <w:spacing w:after="0"/>
              <w:jc w:val="center"/>
              <w:rPr>
                <w:sz w:val="24"/>
                <w:szCs w:val="24"/>
                <w:lang w:val="en-US"/>
              </w:rPr>
            </w:pPr>
          </w:p>
        </w:tc>
      </w:tr>
      <w:tr w:rsidR="00175EFB" w:rsidRPr="00825EF4" w14:paraId="0052BF02" w14:textId="77777777" w:rsidTr="005D50F1">
        <w:trPr>
          <w:trHeight w:val="146"/>
        </w:trPr>
        <w:tc>
          <w:tcPr>
            <w:tcW w:w="3539" w:type="dxa"/>
            <w:vMerge w:val="restart"/>
            <w:tcBorders>
              <w:top w:val="single" w:sz="4" w:space="0" w:color="auto"/>
              <w:left w:val="single" w:sz="4" w:space="0" w:color="auto"/>
              <w:bottom w:val="single" w:sz="4" w:space="0" w:color="auto"/>
              <w:right w:val="single" w:sz="4" w:space="0" w:color="auto"/>
            </w:tcBorders>
          </w:tcPr>
          <w:p w14:paraId="23AD83A8"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2A07CA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1DBDEF9"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B05E66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Аптечка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C64BF4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500AFA0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026ECAE" w14:textId="77777777" w:rsidR="00175EFB" w:rsidRPr="00770458" w:rsidRDefault="00175EFB" w:rsidP="005D50F1">
            <w:pPr>
              <w:spacing w:after="0"/>
              <w:jc w:val="center"/>
              <w:rPr>
                <w:sz w:val="24"/>
                <w:szCs w:val="24"/>
                <w:lang w:val="en-US"/>
              </w:rPr>
            </w:pPr>
          </w:p>
        </w:tc>
      </w:tr>
      <w:tr w:rsidR="00175EFB" w:rsidRPr="00825EF4" w14:paraId="33A82789" w14:textId="77777777" w:rsidTr="005D50F1">
        <w:trPr>
          <w:trHeight w:val="34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176638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5D4130C"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3EB8AA4"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E32751F"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10C3DAF1"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44B2F743"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0C4A985" w14:textId="77777777" w:rsidR="00175EFB" w:rsidRPr="00770458" w:rsidRDefault="00175EFB" w:rsidP="005D50F1">
            <w:pPr>
              <w:spacing w:after="0"/>
              <w:jc w:val="center"/>
              <w:rPr>
                <w:sz w:val="24"/>
                <w:szCs w:val="24"/>
              </w:rPr>
            </w:pPr>
          </w:p>
        </w:tc>
      </w:tr>
      <w:tr w:rsidR="00175EFB" w:rsidRPr="00825EF4" w14:paraId="26E001A3"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50192E7"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86D837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C59DE2C"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EAD2BA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Огнетушитель</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471890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22A3A5A5"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B167052" w14:textId="77777777" w:rsidR="00175EFB" w:rsidRPr="00770458" w:rsidRDefault="00175EFB" w:rsidP="005D50F1">
            <w:pPr>
              <w:spacing w:after="0"/>
              <w:jc w:val="center"/>
              <w:rPr>
                <w:sz w:val="24"/>
                <w:szCs w:val="24"/>
                <w:lang w:val="en-US"/>
              </w:rPr>
            </w:pPr>
          </w:p>
        </w:tc>
      </w:tr>
      <w:tr w:rsidR="00175EFB" w:rsidRPr="00825EF4" w14:paraId="07368979"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7AAB89D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1D36C06"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6E3EC22"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0E6B8E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Знак</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аварийной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остановки</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E506CF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0E71A4B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8C8B78E" w14:textId="77777777" w:rsidR="00175EFB" w:rsidRPr="00770458" w:rsidRDefault="00175EFB" w:rsidP="005D50F1">
            <w:pPr>
              <w:spacing w:after="0"/>
              <w:jc w:val="center"/>
              <w:rPr>
                <w:sz w:val="24"/>
                <w:szCs w:val="24"/>
                <w:lang w:val="en-US"/>
              </w:rPr>
            </w:pPr>
          </w:p>
        </w:tc>
      </w:tr>
      <w:tr w:rsidR="00175EFB" w:rsidRPr="00825EF4" w14:paraId="01540C6D"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24493F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val="restart"/>
            <w:tcBorders>
              <w:top w:val="nil"/>
              <w:left w:val="single" w:sz="4" w:space="0" w:color="auto"/>
              <w:bottom w:val="single" w:sz="4" w:space="0" w:color="auto"/>
              <w:right w:val="single" w:sz="4" w:space="0" w:color="auto"/>
            </w:tcBorders>
          </w:tcPr>
          <w:p w14:paraId="2BEE311F" w14:textId="77777777" w:rsidR="00175EFB" w:rsidRPr="00825EF4" w:rsidRDefault="00175EFB" w:rsidP="005D50F1">
            <w:pPr>
              <w:spacing w:after="0"/>
              <w:jc w:val="center"/>
              <w:rPr>
                <w:rFonts w:ascii="Times New Roman" w:hAnsi="Times New Roman" w:cs="Times New Roman"/>
                <w:sz w:val="24"/>
                <w:szCs w:val="24"/>
                <w:lang w:val="en-US"/>
              </w:rPr>
            </w:pPr>
          </w:p>
        </w:tc>
        <w:tc>
          <w:tcPr>
            <w:tcW w:w="1702" w:type="dxa"/>
            <w:vMerge w:val="restart"/>
            <w:tcBorders>
              <w:top w:val="nil"/>
              <w:left w:val="single" w:sz="4" w:space="0" w:color="auto"/>
              <w:bottom w:val="single" w:sz="4" w:space="0" w:color="auto"/>
              <w:right w:val="single" w:sz="4" w:space="0" w:color="auto"/>
            </w:tcBorders>
          </w:tcPr>
          <w:p w14:paraId="6BDF2E6D" w14:textId="77777777" w:rsidR="00175EFB" w:rsidRPr="00825EF4" w:rsidRDefault="00175EFB" w:rsidP="005D50F1">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C05065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Автомобильный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навигатор</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7D0B2B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3C65B7A1"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5427375" w14:textId="77777777" w:rsidR="00175EFB" w:rsidRPr="00770458" w:rsidRDefault="00175EFB" w:rsidP="005D50F1">
            <w:pPr>
              <w:spacing w:after="0"/>
              <w:jc w:val="center"/>
              <w:rPr>
                <w:sz w:val="24"/>
                <w:szCs w:val="24"/>
                <w:lang w:val="en-US"/>
              </w:rPr>
            </w:pPr>
          </w:p>
        </w:tc>
      </w:tr>
      <w:tr w:rsidR="00175EFB" w:rsidRPr="00825EF4" w14:paraId="78613942"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106D5890"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4DEB512C"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5795E78D"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CE0F73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Система</w:t>
            </w:r>
            <w:proofErr w:type="spellEnd"/>
            <w:r w:rsidRPr="00825EF4">
              <w:rPr>
                <w:rFonts w:ascii="Times New Roman" w:hAnsi="Times New Roman" w:cs="Times New Roman"/>
                <w:sz w:val="24"/>
                <w:szCs w:val="24"/>
                <w:lang w:val="en-US"/>
              </w:rPr>
              <w:t xml:space="preserve"> ГЛОНАСС</w:t>
            </w:r>
          </w:p>
        </w:tc>
        <w:tc>
          <w:tcPr>
            <w:tcW w:w="1985" w:type="dxa"/>
            <w:tcBorders>
              <w:top w:val="single" w:sz="4" w:space="0" w:color="auto"/>
              <w:left w:val="single" w:sz="4" w:space="0" w:color="auto"/>
              <w:bottom w:val="single" w:sz="4" w:space="0" w:color="auto"/>
              <w:right w:val="single" w:sz="4" w:space="0" w:color="auto"/>
            </w:tcBorders>
            <w:hideMark/>
          </w:tcPr>
          <w:p w14:paraId="4D7907D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372FB86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CC1F859" w14:textId="77777777" w:rsidR="00175EFB" w:rsidRPr="00770458" w:rsidRDefault="00175EFB" w:rsidP="005D50F1">
            <w:pPr>
              <w:spacing w:after="0"/>
              <w:jc w:val="center"/>
              <w:rPr>
                <w:sz w:val="24"/>
                <w:szCs w:val="24"/>
                <w:lang w:val="en-US"/>
              </w:rPr>
            </w:pPr>
          </w:p>
        </w:tc>
      </w:tr>
      <w:tr w:rsidR="00175EFB" w:rsidRPr="00825EF4" w14:paraId="2E48667C"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44DE8B6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2896634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2C6A8BF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E88EE1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Тахограф</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3622639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60524D2C"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0678439" w14:textId="77777777" w:rsidR="00175EFB" w:rsidRPr="00770458" w:rsidRDefault="00175EFB" w:rsidP="005D50F1">
            <w:pPr>
              <w:spacing w:after="0"/>
              <w:jc w:val="center"/>
              <w:rPr>
                <w:sz w:val="24"/>
                <w:szCs w:val="24"/>
                <w:lang w:val="en-US"/>
              </w:rPr>
            </w:pPr>
          </w:p>
        </w:tc>
      </w:tr>
      <w:tr w:rsidR="00175EFB" w:rsidRPr="00825EF4" w14:paraId="078A6D20"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2A906C7A"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019E5E77"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339A9C0D"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D6167A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Багажный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отсек</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CD166B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10</w:t>
            </w:r>
          </w:p>
        </w:tc>
        <w:tc>
          <w:tcPr>
            <w:tcW w:w="1730" w:type="dxa"/>
            <w:tcBorders>
              <w:top w:val="single" w:sz="4" w:space="0" w:color="auto"/>
              <w:left w:val="single" w:sz="4" w:space="0" w:color="auto"/>
              <w:bottom w:val="single" w:sz="4" w:space="0" w:color="auto"/>
              <w:right w:val="single" w:sz="4" w:space="0" w:color="auto"/>
            </w:tcBorders>
            <w:hideMark/>
          </w:tcPr>
          <w:p w14:paraId="785E46C1" w14:textId="77777777" w:rsidR="00175EFB" w:rsidRPr="00825EF4" w:rsidRDefault="00175EFB" w:rsidP="005D50F1">
            <w:pPr>
              <w:spacing w:after="0"/>
              <w:jc w:val="center"/>
              <w:rPr>
                <w:rFonts w:ascii="Times New Roman" w:hAnsi="Times New Roman" w:cs="Times New Roman"/>
                <w:sz w:val="24"/>
                <w:szCs w:val="24"/>
                <w:vertAlign w:val="superscript"/>
                <w:lang w:val="en-US"/>
              </w:rPr>
            </w:pPr>
            <w:r w:rsidRPr="00825EF4">
              <w:rPr>
                <w:rFonts w:ascii="Times New Roman" w:hAnsi="Times New Roman" w:cs="Times New Roman"/>
                <w:sz w:val="24"/>
                <w:szCs w:val="24"/>
                <w:lang w:val="en-US"/>
              </w:rPr>
              <w:t>М</w:t>
            </w:r>
            <w:r w:rsidRPr="00825EF4">
              <w:rPr>
                <w:rFonts w:ascii="Times New Roman" w:hAnsi="Times New Roman" w:cs="Times New Roman"/>
                <w:sz w:val="24"/>
                <w:szCs w:val="24"/>
                <w:vertAlign w:val="superscript"/>
                <w:lang w:val="en-US"/>
              </w:rPr>
              <w:t>3</w:t>
            </w:r>
          </w:p>
        </w:tc>
        <w:tc>
          <w:tcPr>
            <w:tcW w:w="1388" w:type="dxa"/>
            <w:vMerge/>
            <w:tcBorders>
              <w:left w:val="single" w:sz="4" w:space="0" w:color="auto"/>
              <w:right w:val="single" w:sz="4" w:space="0" w:color="auto"/>
            </w:tcBorders>
          </w:tcPr>
          <w:p w14:paraId="53CD56DE" w14:textId="77777777" w:rsidR="00175EFB" w:rsidRPr="00770458" w:rsidRDefault="00175EFB" w:rsidP="005D50F1">
            <w:pPr>
              <w:spacing w:after="0"/>
              <w:jc w:val="center"/>
              <w:rPr>
                <w:sz w:val="24"/>
                <w:szCs w:val="24"/>
                <w:lang w:val="en-US"/>
              </w:rPr>
            </w:pPr>
          </w:p>
        </w:tc>
      </w:tr>
      <w:tr w:rsidR="00175EFB" w:rsidRPr="00825EF4" w14:paraId="625E5CE4"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64891C5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7B1247BE"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07573F0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91ADFD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Микрофон</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70925B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14F8168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C84EBFF" w14:textId="77777777" w:rsidR="00175EFB" w:rsidRPr="00770458" w:rsidRDefault="00175EFB" w:rsidP="005D50F1">
            <w:pPr>
              <w:spacing w:after="0"/>
              <w:jc w:val="center"/>
              <w:rPr>
                <w:sz w:val="24"/>
                <w:szCs w:val="24"/>
                <w:lang w:val="en-US"/>
              </w:rPr>
            </w:pPr>
          </w:p>
        </w:tc>
      </w:tr>
      <w:tr w:rsidR="00175EFB" w:rsidRPr="00825EF4" w14:paraId="6A35827D"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91E8D10"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041690C8"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70BD06B2"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EB6C3C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Динамики</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6481F03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10</w:t>
            </w:r>
          </w:p>
        </w:tc>
        <w:tc>
          <w:tcPr>
            <w:tcW w:w="1730" w:type="dxa"/>
            <w:tcBorders>
              <w:top w:val="single" w:sz="4" w:space="0" w:color="auto"/>
              <w:left w:val="single" w:sz="4" w:space="0" w:color="auto"/>
              <w:bottom w:val="single" w:sz="4" w:space="0" w:color="auto"/>
              <w:right w:val="single" w:sz="4" w:space="0" w:color="auto"/>
            </w:tcBorders>
            <w:hideMark/>
          </w:tcPr>
          <w:p w14:paraId="67E9C4B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p>
        </w:tc>
        <w:tc>
          <w:tcPr>
            <w:tcW w:w="1388" w:type="dxa"/>
            <w:vMerge/>
            <w:tcBorders>
              <w:left w:val="single" w:sz="4" w:space="0" w:color="auto"/>
              <w:bottom w:val="single" w:sz="4" w:space="0" w:color="auto"/>
              <w:right w:val="single" w:sz="4" w:space="0" w:color="auto"/>
            </w:tcBorders>
          </w:tcPr>
          <w:p w14:paraId="0E2CDD61" w14:textId="77777777" w:rsidR="00175EFB" w:rsidRPr="00770458" w:rsidRDefault="00175EFB" w:rsidP="005D50F1">
            <w:pPr>
              <w:spacing w:after="0"/>
              <w:jc w:val="center"/>
              <w:rPr>
                <w:sz w:val="24"/>
                <w:szCs w:val="24"/>
                <w:lang w:val="en-US"/>
              </w:rPr>
            </w:pPr>
          </w:p>
        </w:tc>
      </w:tr>
      <w:tr w:rsidR="00175EFB" w:rsidRPr="00825EF4" w14:paraId="23787299" w14:textId="77777777" w:rsidTr="005D50F1">
        <w:trPr>
          <w:trHeight w:val="559"/>
        </w:trPr>
        <w:tc>
          <w:tcPr>
            <w:tcW w:w="3539" w:type="dxa"/>
            <w:tcBorders>
              <w:top w:val="single" w:sz="4" w:space="0" w:color="auto"/>
              <w:left w:val="single" w:sz="4" w:space="0" w:color="auto"/>
              <w:bottom w:val="single" w:sz="4" w:space="0" w:color="auto"/>
              <w:right w:val="single" w:sz="4" w:space="0" w:color="auto"/>
            </w:tcBorders>
            <w:hideMark/>
          </w:tcPr>
          <w:p w14:paraId="21DBF4B7" w14:textId="287315B6"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0E47DB43"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75B35774"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7C2EED3B"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2F4FE672" w14:textId="4C507245" w:rsidR="00175EFB" w:rsidRPr="00825EF4" w:rsidRDefault="006A1936" w:rsidP="005D50F1">
            <w:pPr>
              <w:spacing w:after="0"/>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2748808D"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47A78BBE" w14:textId="77777777" w:rsidTr="005D50F1">
        <w:trPr>
          <w:trHeight w:val="290"/>
        </w:trPr>
        <w:tc>
          <w:tcPr>
            <w:tcW w:w="3539" w:type="dxa"/>
            <w:vMerge w:val="restart"/>
            <w:tcBorders>
              <w:top w:val="single" w:sz="4" w:space="0" w:color="auto"/>
              <w:left w:val="single" w:sz="4" w:space="0" w:color="auto"/>
              <w:right w:val="single" w:sz="4" w:space="0" w:color="auto"/>
            </w:tcBorders>
          </w:tcPr>
          <w:p w14:paraId="5ED11519"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Автомобил</w:t>
            </w:r>
            <w:r w:rsidRPr="00770458">
              <w:rPr>
                <w:rFonts w:ascii="Times New Roman" w:hAnsi="Times New Roman" w:cs="Times New Roman"/>
                <w:sz w:val="24"/>
                <w:szCs w:val="24"/>
              </w:rPr>
              <w:t>ь</w:t>
            </w:r>
          </w:p>
          <w:p w14:paraId="16233ECB" w14:textId="77777777" w:rsidR="00175EFB" w:rsidRPr="00825EF4" w:rsidRDefault="00175EFB" w:rsidP="005D50F1">
            <w:pPr>
              <w:spacing w:after="0"/>
              <w:jc w:val="center"/>
              <w:rPr>
                <w:rFonts w:ascii="Times New Roman" w:hAnsi="Times New Roman" w:cs="Times New Roman"/>
                <w:sz w:val="24"/>
                <w:szCs w:val="24"/>
                <w:lang w:val="en-US"/>
              </w:rPr>
            </w:pPr>
          </w:p>
          <w:p w14:paraId="612CBC00" w14:textId="77777777" w:rsidR="00175EFB" w:rsidRPr="00825EF4" w:rsidRDefault="00175EFB" w:rsidP="005D50F1">
            <w:pPr>
              <w:spacing w:after="0"/>
              <w:ind w:left="-851"/>
              <w:jc w:val="center"/>
              <w:rPr>
                <w:rFonts w:ascii="Times New Roman" w:hAnsi="Times New Roman" w:cs="Times New Roman"/>
                <w:sz w:val="24"/>
                <w:szCs w:val="24"/>
                <w:lang w:val="en-US"/>
              </w:rPr>
            </w:pPr>
          </w:p>
          <w:p w14:paraId="0C352611" w14:textId="77777777" w:rsidR="00175EFB" w:rsidRPr="00825EF4" w:rsidRDefault="00175EFB" w:rsidP="005D50F1">
            <w:pPr>
              <w:spacing w:after="0"/>
              <w:jc w:val="center"/>
              <w:rPr>
                <w:rFonts w:ascii="Times New Roman" w:hAnsi="Times New Roman" w:cs="Times New Roman"/>
                <w:sz w:val="24"/>
                <w:szCs w:val="24"/>
                <w:lang w:val="en-US"/>
              </w:rPr>
            </w:pPr>
          </w:p>
          <w:p w14:paraId="6E021A63" w14:textId="77777777" w:rsidR="00175EFB" w:rsidRPr="00825EF4" w:rsidRDefault="00175EFB" w:rsidP="005D50F1">
            <w:pPr>
              <w:spacing w:after="0"/>
              <w:jc w:val="center"/>
              <w:rPr>
                <w:rFonts w:ascii="Times New Roman" w:hAnsi="Times New Roman" w:cs="Times New Roman"/>
                <w:sz w:val="24"/>
                <w:szCs w:val="24"/>
                <w:lang w:val="en-US"/>
              </w:rPr>
            </w:pPr>
          </w:p>
          <w:p w14:paraId="61BB3B5A" w14:textId="77777777" w:rsidR="00175EFB" w:rsidRPr="00825EF4" w:rsidRDefault="00175EFB" w:rsidP="005D50F1">
            <w:pPr>
              <w:spacing w:after="0"/>
              <w:jc w:val="center"/>
              <w:rPr>
                <w:rFonts w:ascii="Times New Roman" w:hAnsi="Times New Roman" w:cs="Times New Roman"/>
                <w:sz w:val="24"/>
                <w:szCs w:val="24"/>
                <w:lang w:val="en-US"/>
              </w:rPr>
            </w:pPr>
          </w:p>
          <w:p w14:paraId="66E0E168" w14:textId="77777777" w:rsidR="00175EFB" w:rsidRPr="00825EF4" w:rsidRDefault="00175EFB" w:rsidP="005D50F1">
            <w:pPr>
              <w:spacing w:after="0"/>
              <w:jc w:val="center"/>
              <w:rPr>
                <w:rFonts w:ascii="Times New Roman" w:hAnsi="Times New Roman" w:cs="Times New Roman"/>
                <w:sz w:val="24"/>
                <w:szCs w:val="24"/>
                <w:lang w:val="en-US"/>
              </w:rPr>
            </w:pPr>
          </w:p>
          <w:p w14:paraId="5C343A55" w14:textId="77777777" w:rsidR="00175EFB" w:rsidRPr="00825EF4" w:rsidRDefault="00175EFB" w:rsidP="005D50F1">
            <w:pPr>
              <w:spacing w:after="0"/>
              <w:jc w:val="center"/>
              <w:rPr>
                <w:rFonts w:ascii="Times New Roman" w:hAnsi="Times New Roman" w:cs="Times New Roman"/>
                <w:sz w:val="24"/>
                <w:szCs w:val="24"/>
                <w:lang w:val="en-US"/>
              </w:rPr>
            </w:pPr>
          </w:p>
          <w:p w14:paraId="5AAEA9C4" w14:textId="77777777" w:rsidR="00175EFB" w:rsidRPr="00825EF4" w:rsidRDefault="00175EFB" w:rsidP="005D50F1">
            <w:pPr>
              <w:spacing w:after="0"/>
              <w:jc w:val="center"/>
              <w:rPr>
                <w:rFonts w:ascii="Times New Roman" w:hAnsi="Times New Roman" w:cs="Times New Roman"/>
                <w:sz w:val="24"/>
                <w:szCs w:val="24"/>
                <w:lang w:val="en-US"/>
              </w:rPr>
            </w:pPr>
          </w:p>
          <w:p w14:paraId="79B3AAB4"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right w:val="single" w:sz="4" w:space="0" w:color="auto"/>
            </w:tcBorders>
            <w:hideMark/>
          </w:tcPr>
          <w:p w14:paraId="7CA8A7CF" w14:textId="28DC3A94" w:rsidR="00175EFB" w:rsidRPr="00825EF4" w:rsidRDefault="006A1936" w:rsidP="005D50F1">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02" w:type="dxa"/>
            <w:vMerge w:val="restart"/>
            <w:tcBorders>
              <w:top w:val="single" w:sz="4" w:space="0" w:color="auto"/>
              <w:left w:val="single" w:sz="4" w:space="0" w:color="auto"/>
              <w:right w:val="single" w:sz="4" w:space="0" w:color="auto"/>
            </w:tcBorders>
            <w:hideMark/>
          </w:tcPr>
          <w:p w14:paraId="6D3AAA1B" w14:textId="77777777" w:rsidR="00175EFB" w:rsidRPr="00825EF4" w:rsidRDefault="00175EFB" w:rsidP="005D50F1">
            <w:pPr>
              <w:spacing w:after="0"/>
              <w:jc w:val="center"/>
              <w:rPr>
                <w:rFonts w:ascii="Times New Roman" w:hAnsi="Times New Roman" w:cs="Times New Roman"/>
                <w:sz w:val="24"/>
                <w:szCs w:val="24"/>
              </w:rPr>
            </w:pPr>
            <w:r w:rsidRPr="00770458">
              <w:rPr>
                <w:rFonts w:ascii="Times New Roman" w:hAnsi="Times New Roman" w:cs="Times New Roman"/>
                <w:sz w:val="24"/>
                <w:szCs w:val="24"/>
              </w:rPr>
              <w:t>«</w:t>
            </w:r>
            <w:r>
              <w:rPr>
                <w:rFonts w:ascii="Times New Roman" w:hAnsi="Times New Roman" w:cs="Times New Roman"/>
                <w:sz w:val="24"/>
                <w:szCs w:val="24"/>
              </w:rPr>
              <w:t>Форд</w:t>
            </w:r>
            <w:r w:rsidRPr="00770458">
              <w:rPr>
                <w:rFonts w:ascii="Times New Roman" w:hAnsi="Times New Roman" w:cs="Times New Roman"/>
                <w:sz w:val="24"/>
                <w:szCs w:val="24"/>
              </w:rPr>
              <w:t>»</w:t>
            </w:r>
          </w:p>
          <w:p w14:paraId="7E9CBC0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 xml:space="preserve"> (или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5DE639E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Класс</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4471E6A"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БИЗНЕС</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tcPr>
          <w:p w14:paraId="1766B2C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59E485AE" w14:textId="77777777" w:rsidR="00175EFB" w:rsidRPr="00825EF4"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2EE94FCF" w14:textId="77777777" w:rsidR="00175EFB" w:rsidRPr="00770458" w:rsidRDefault="00175EFB" w:rsidP="005D50F1">
            <w:pPr>
              <w:spacing w:after="0"/>
              <w:jc w:val="center"/>
              <w:rPr>
                <w:sz w:val="24"/>
                <w:szCs w:val="24"/>
              </w:rPr>
            </w:pPr>
            <w:r w:rsidRPr="00825EF4">
              <w:rPr>
                <w:rFonts w:ascii="Times New Roman" w:hAnsi="Times New Roman" w:cs="Times New Roman"/>
                <w:sz w:val="24"/>
                <w:szCs w:val="24"/>
              </w:rPr>
              <w:t>с 9.00 до 1</w:t>
            </w:r>
            <w:r>
              <w:rPr>
                <w:rFonts w:ascii="Times New Roman" w:hAnsi="Times New Roman" w:cs="Times New Roman"/>
                <w:sz w:val="24"/>
                <w:szCs w:val="24"/>
              </w:rPr>
              <w:t>8</w:t>
            </w:r>
            <w:r w:rsidRPr="00825EF4">
              <w:rPr>
                <w:rFonts w:ascii="Times New Roman" w:hAnsi="Times New Roman" w:cs="Times New Roman"/>
                <w:sz w:val="24"/>
                <w:szCs w:val="24"/>
              </w:rPr>
              <w:t>.00 часов</w:t>
            </w:r>
          </w:p>
        </w:tc>
      </w:tr>
      <w:tr w:rsidR="00175EFB" w:rsidRPr="00825EF4" w14:paraId="54C55D27" w14:textId="77777777" w:rsidTr="005D50F1">
        <w:tc>
          <w:tcPr>
            <w:tcW w:w="3539" w:type="dxa"/>
            <w:vMerge/>
            <w:tcBorders>
              <w:left w:val="single" w:sz="4" w:space="0" w:color="auto"/>
              <w:right w:val="single" w:sz="4" w:space="0" w:color="auto"/>
            </w:tcBorders>
            <w:vAlign w:val="center"/>
            <w:hideMark/>
          </w:tcPr>
          <w:p w14:paraId="01A8E62C" w14:textId="77777777" w:rsidR="00175EFB" w:rsidRPr="00825EF4" w:rsidRDefault="00175EFB" w:rsidP="005D50F1">
            <w:pPr>
              <w:spacing w:after="0"/>
              <w:rPr>
                <w:rFonts w:ascii="Times New Roman" w:hAnsi="Times New Roman" w:cs="Times New Roman"/>
                <w:sz w:val="24"/>
                <w:szCs w:val="24"/>
              </w:rPr>
            </w:pPr>
          </w:p>
        </w:tc>
        <w:tc>
          <w:tcPr>
            <w:tcW w:w="850" w:type="dxa"/>
            <w:vMerge/>
            <w:tcBorders>
              <w:left w:val="single" w:sz="4" w:space="0" w:color="auto"/>
              <w:right w:val="single" w:sz="4" w:space="0" w:color="auto"/>
            </w:tcBorders>
            <w:vAlign w:val="center"/>
            <w:hideMark/>
          </w:tcPr>
          <w:p w14:paraId="4792D9E9" w14:textId="77777777" w:rsidR="00175EFB" w:rsidRPr="00825EF4" w:rsidRDefault="00175EFB" w:rsidP="005D50F1">
            <w:pPr>
              <w:spacing w:after="0"/>
              <w:rPr>
                <w:rFonts w:ascii="Times New Roman" w:hAnsi="Times New Roman" w:cs="Times New Roman"/>
                <w:sz w:val="24"/>
                <w:szCs w:val="24"/>
              </w:rPr>
            </w:pPr>
          </w:p>
        </w:tc>
        <w:tc>
          <w:tcPr>
            <w:tcW w:w="1702" w:type="dxa"/>
            <w:vMerge/>
            <w:tcBorders>
              <w:left w:val="single" w:sz="4" w:space="0" w:color="auto"/>
              <w:right w:val="single" w:sz="4" w:space="0" w:color="auto"/>
            </w:tcBorders>
            <w:vAlign w:val="center"/>
            <w:hideMark/>
          </w:tcPr>
          <w:p w14:paraId="67BE94C3"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155DEF55" w14:textId="77777777" w:rsidR="00175EFB" w:rsidRPr="00825EF4" w:rsidRDefault="00175EFB" w:rsidP="005D50F1">
            <w:pPr>
              <w:spacing w:after="0"/>
              <w:jc w:val="both"/>
              <w:rPr>
                <w:rFonts w:ascii="Times New Roman" w:hAnsi="Times New Roman" w:cs="Times New Roman"/>
                <w:sz w:val="24"/>
                <w:szCs w:val="24"/>
              </w:rPr>
            </w:pPr>
            <w:proofErr w:type="spellStart"/>
            <w:r w:rsidRPr="00825EF4">
              <w:rPr>
                <w:rFonts w:ascii="Times New Roman" w:hAnsi="Times New Roman" w:cs="Times New Roman"/>
                <w:sz w:val="24"/>
                <w:szCs w:val="24"/>
                <w:lang w:val="en-US"/>
              </w:rPr>
              <w:t>Число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посадочных</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мест</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B35855"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4</w:t>
            </w:r>
          </w:p>
        </w:tc>
        <w:tc>
          <w:tcPr>
            <w:tcW w:w="1730" w:type="dxa"/>
            <w:tcBorders>
              <w:top w:val="single" w:sz="4" w:space="0" w:color="auto"/>
              <w:left w:val="single" w:sz="4" w:space="0" w:color="auto"/>
              <w:bottom w:val="single" w:sz="4" w:space="0" w:color="auto"/>
              <w:right w:val="single" w:sz="4" w:space="0" w:color="auto"/>
            </w:tcBorders>
            <w:hideMark/>
          </w:tcPr>
          <w:p w14:paraId="2E50A78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67376FB5" w14:textId="77777777" w:rsidR="00175EFB" w:rsidRPr="00770458" w:rsidRDefault="00175EFB" w:rsidP="005D50F1">
            <w:pPr>
              <w:spacing w:after="0"/>
              <w:jc w:val="center"/>
              <w:rPr>
                <w:sz w:val="24"/>
                <w:szCs w:val="24"/>
              </w:rPr>
            </w:pPr>
          </w:p>
        </w:tc>
      </w:tr>
      <w:tr w:rsidR="00175EFB" w:rsidRPr="00825EF4" w14:paraId="47CA916A" w14:textId="77777777" w:rsidTr="005D50F1">
        <w:tc>
          <w:tcPr>
            <w:tcW w:w="3539" w:type="dxa"/>
            <w:vMerge/>
            <w:tcBorders>
              <w:left w:val="single" w:sz="4" w:space="0" w:color="auto"/>
              <w:right w:val="single" w:sz="4" w:space="0" w:color="auto"/>
            </w:tcBorders>
            <w:vAlign w:val="center"/>
            <w:hideMark/>
          </w:tcPr>
          <w:p w14:paraId="32937850"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E7B520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C07B761"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0F12EB5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Количество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дверей</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63DB400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4</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6D34E53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214AA5E2" w14:textId="77777777" w:rsidR="00175EFB" w:rsidRPr="00770458" w:rsidRDefault="00175EFB" w:rsidP="005D50F1">
            <w:pPr>
              <w:spacing w:after="0"/>
              <w:jc w:val="center"/>
              <w:rPr>
                <w:sz w:val="24"/>
                <w:szCs w:val="24"/>
                <w:lang w:val="en-US"/>
              </w:rPr>
            </w:pPr>
          </w:p>
        </w:tc>
      </w:tr>
      <w:tr w:rsidR="00175EFB" w:rsidRPr="00825EF4" w14:paraId="1BE17F7A" w14:textId="77777777" w:rsidTr="005D50F1">
        <w:tc>
          <w:tcPr>
            <w:tcW w:w="3539" w:type="dxa"/>
            <w:vMerge/>
            <w:tcBorders>
              <w:left w:val="single" w:sz="4" w:space="0" w:color="auto"/>
              <w:right w:val="single" w:sz="4" w:space="0" w:color="auto"/>
            </w:tcBorders>
            <w:vAlign w:val="center"/>
            <w:hideMark/>
          </w:tcPr>
          <w:p w14:paraId="41395FD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11E3D6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02770A4"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5419089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Рулевое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управление</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5F6B477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гидроусилитель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31A2A748"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47F84E52" w14:textId="77777777" w:rsidR="00175EFB" w:rsidRPr="00770458" w:rsidRDefault="00175EFB" w:rsidP="005D50F1">
            <w:pPr>
              <w:spacing w:after="0"/>
              <w:jc w:val="center"/>
              <w:rPr>
                <w:sz w:val="24"/>
                <w:szCs w:val="24"/>
                <w:lang w:val="en-US"/>
              </w:rPr>
            </w:pPr>
          </w:p>
        </w:tc>
      </w:tr>
      <w:tr w:rsidR="00175EFB" w:rsidRPr="00825EF4" w14:paraId="69BF1EE8" w14:textId="77777777" w:rsidTr="005D50F1">
        <w:tc>
          <w:tcPr>
            <w:tcW w:w="3539" w:type="dxa"/>
            <w:vMerge/>
            <w:tcBorders>
              <w:left w:val="single" w:sz="4" w:space="0" w:color="auto"/>
              <w:right w:val="single" w:sz="4" w:space="0" w:color="auto"/>
            </w:tcBorders>
            <w:vAlign w:val="center"/>
            <w:hideMark/>
          </w:tcPr>
          <w:p w14:paraId="34E41D1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E3C2CC2"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58DD38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CFA00E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Тормозная</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система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E022DC2"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ABS</w:t>
            </w:r>
          </w:p>
        </w:tc>
        <w:tc>
          <w:tcPr>
            <w:tcW w:w="1730" w:type="dxa"/>
            <w:tcBorders>
              <w:top w:val="single" w:sz="4" w:space="0" w:color="auto"/>
              <w:left w:val="single" w:sz="4" w:space="0" w:color="auto"/>
              <w:bottom w:val="single" w:sz="4" w:space="0" w:color="auto"/>
              <w:right w:val="single" w:sz="4" w:space="0" w:color="auto"/>
            </w:tcBorders>
            <w:hideMark/>
          </w:tcPr>
          <w:p w14:paraId="14A24505"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03E869E" w14:textId="77777777" w:rsidR="00175EFB" w:rsidRPr="00770458" w:rsidRDefault="00175EFB" w:rsidP="005D50F1">
            <w:pPr>
              <w:spacing w:after="0"/>
              <w:jc w:val="center"/>
              <w:rPr>
                <w:sz w:val="24"/>
                <w:szCs w:val="24"/>
                <w:lang w:val="en-US"/>
              </w:rPr>
            </w:pPr>
          </w:p>
        </w:tc>
      </w:tr>
      <w:tr w:rsidR="00175EFB" w:rsidRPr="00825EF4" w14:paraId="4D483809" w14:textId="77777777" w:rsidTr="00FA3D65">
        <w:tblPrEx>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 w:author="Центр Авангард" w:date="2022-12-02T15:16:00Z">
            <w:tblPrEx>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90"/>
          <w:trPrChange w:id="24" w:author="Центр Авангард" w:date="2022-12-02T15:16:00Z">
            <w:trPr>
              <w:trHeight w:val="390"/>
            </w:trPr>
          </w:trPrChange>
        </w:trPr>
        <w:tc>
          <w:tcPr>
            <w:tcW w:w="3539" w:type="dxa"/>
            <w:vMerge/>
            <w:tcBorders>
              <w:left w:val="single" w:sz="4" w:space="0" w:color="auto"/>
              <w:right w:val="single" w:sz="4" w:space="0" w:color="auto"/>
            </w:tcBorders>
            <w:vAlign w:val="center"/>
            <w:hideMark/>
            <w:tcPrChange w:id="25" w:author="Центр Авангард" w:date="2022-12-02T15:16:00Z">
              <w:tcPr>
                <w:tcW w:w="3539" w:type="dxa"/>
                <w:vMerge/>
                <w:tcBorders>
                  <w:left w:val="single" w:sz="4" w:space="0" w:color="auto"/>
                  <w:right w:val="single" w:sz="4" w:space="0" w:color="auto"/>
                </w:tcBorders>
                <w:vAlign w:val="center"/>
                <w:hideMark/>
              </w:tcPr>
            </w:tcPrChange>
          </w:tcPr>
          <w:p w14:paraId="64119D5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Change w:id="26" w:author="Центр Авангард" w:date="2022-12-02T15:16:00Z">
              <w:tcPr>
                <w:tcW w:w="850" w:type="dxa"/>
                <w:vMerge/>
                <w:tcBorders>
                  <w:left w:val="single" w:sz="4" w:space="0" w:color="auto"/>
                  <w:right w:val="single" w:sz="4" w:space="0" w:color="auto"/>
                </w:tcBorders>
                <w:vAlign w:val="center"/>
                <w:hideMark/>
              </w:tcPr>
            </w:tcPrChange>
          </w:tcPr>
          <w:p w14:paraId="12CF1F5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Change w:id="27" w:author="Центр Авангард" w:date="2022-12-02T15:16:00Z">
              <w:tcPr>
                <w:tcW w:w="1702" w:type="dxa"/>
                <w:vMerge/>
                <w:tcBorders>
                  <w:left w:val="single" w:sz="4" w:space="0" w:color="auto"/>
                  <w:right w:val="single" w:sz="4" w:space="0" w:color="auto"/>
                </w:tcBorders>
                <w:vAlign w:val="center"/>
                <w:hideMark/>
              </w:tcPr>
            </w:tcPrChange>
          </w:tcPr>
          <w:p w14:paraId="2EF2915E"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Change w:id="28" w:author="Центр Авангард" w:date="2022-12-02T15:16:00Z">
              <w:tcPr>
                <w:tcW w:w="3089" w:type="dxa"/>
                <w:tcBorders>
                  <w:top w:val="single" w:sz="4" w:space="0" w:color="auto"/>
                  <w:left w:val="single" w:sz="4" w:space="0" w:color="auto"/>
                  <w:bottom w:val="single" w:sz="4" w:space="0" w:color="auto"/>
                  <w:right w:val="single" w:sz="4" w:space="0" w:color="auto"/>
                </w:tcBorders>
                <w:hideMark/>
              </w:tcPr>
            </w:tcPrChange>
          </w:tcPr>
          <w:p w14:paraId="2ABF9C8A" w14:textId="77777777" w:rsidR="00175EFB" w:rsidRPr="00825EF4" w:rsidRDefault="00175EFB" w:rsidP="00FA3D65">
            <w:pPr>
              <w:spacing w:after="0"/>
              <w:jc w:val="center"/>
              <w:rPr>
                <w:rFonts w:ascii="Times New Roman" w:hAnsi="Times New Roman" w:cs="Times New Roman"/>
                <w:sz w:val="24"/>
                <w:szCs w:val="24"/>
              </w:rPr>
              <w:pPrChange w:id="29" w:author="Центр Авангард" w:date="2022-12-02T15:16:00Z">
                <w:pPr>
                  <w:framePr w:hSpace="180" w:wrap="around" w:vAnchor="text" w:hAnchor="margin" w:xAlign="center" w:y="103"/>
                  <w:spacing w:after="0"/>
                  <w:jc w:val="both"/>
                </w:pPr>
              </w:pPrChange>
            </w:pPr>
            <w:r w:rsidRPr="00825EF4">
              <w:rPr>
                <w:rFonts w:ascii="Times New Roman" w:hAnsi="Times New Roman" w:cs="Times New Roman"/>
                <w:sz w:val="24"/>
                <w:szCs w:val="24"/>
              </w:rPr>
              <w:t>Трансмиссия</w:t>
            </w:r>
          </w:p>
        </w:tc>
        <w:tc>
          <w:tcPr>
            <w:tcW w:w="1985" w:type="dxa"/>
            <w:tcBorders>
              <w:top w:val="single" w:sz="4" w:space="0" w:color="auto"/>
              <w:left w:val="single" w:sz="4" w:space="0" w:color="auto"/>
              <w:bottom w:val="single" w:sz="4" w:space="0" w:color="auto"/>
              <w:right w:val="single" w:sz="4" w:space="0" w:color="auto"/>
            </w:tcBorders>
            <w:hideMark/>
            <w:tcPrChange w:id="30" w:author="Центр Авангард" w:date="2022-12-02T15:16:00Z">
              <w:tcPr>
                <w:tcW w:w="1985" w:type="dxa"/>
                <w:tcBorders>
                  <w:top w:val="single" w:sz="4" w:space="0" w:color="auto"/>
                  <w:left w:val="single" w:sz="4" w:space="0" w:color="auto"/>
                  <w:bottom w:val="single" w:sz="4" w:space="0" w:color="auto"/>
                  <w:right w:val="single" w:sz="4" w:space="0" w:color="auto"/>
                </w:tcBorders>
                <w:hideMark/>
              </w:tcPr>
            </w:tcPrChange>
          </w:tcPr>
          <w:p w14:paraId="13E5285C"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автоматическая</w:t>
            </w:r>
            <w:r>
              <w:rPr>
                <w:rFonts w:ascii="Times New Roman" w:hAnsi="Times New Roman" w:cs="Times New Roman"/>
                <w:sz w:val="24"/>
                <w:szCs w:val="24"/>
              </w:rPr>
              <w:t xml:space="preserve"> / механическая</w:t>
            </w:r>
          </w:p>
        </w:tc>
        <w:tc>
          <w:tcPr>
            <w:tcW w:w="1730" w:type="dxa"/>
            <w:tcBorders>
              <w:top w:val="single" w:sz="4" w:space="0" w:color="auto"/>
              <w:left w:val="single" w:sz="4" w:space="0" w:color="auto"/>
              <w:bottom w:val="single" w:sz="4" w:space="0" w:color="auto"/>
              <w:right w:val="single" w:sz="4" w:space="0" w:color="auto"/>
            </w:tcBorders>
            <w:hideMark/>
            <w:tcPrChange w:id="31" w:author="Центр Авангард" w:date="2022-12-02T15:16:00Z">
              <w:tcPr>
                <w:tcW w:w="1730" w:type="dxa"/>
                <w:tcBorders>
                  <w:top w:val="single" w:sz="4" w:space="0" w:color="auto"/>
                  <w:left w:val="single" w:sz="4" w:space="0" w:color="auto"/>
                  <w:bottom w:val="single" w:sz="4" w:space="0" w:color="auto"/>
                  <w:right w:val="single" w:sz="4" w:space="0" w:color="auto"/>
                </w:tcBorders>
                <w:hideMark/>
              </w:tcPr>
            </w:tcPrChange>
          </w:tcPr>
          <w:p w14:paraId="594A1D2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Change w:id="32" w:author="Центр Авангард" w:date="2022-12-02T15:16:00Z">
              <w:tcPr>
                <w:tcW w:w="1388" w:type="dxa"/>
                <w:vMerge/>
                <w:tcBorders>
                  <w:left w:val="single" w:sz="4" w:space="0" w:color="auto"/>
                  <w:right w:val="single" w:sz="4" w:space="0" w:color="auto"/>
                </w:tcBorders>
              </w:tcPr>
            </w:tcPrChange>
          </w:tcPr>
          <w:p w14:paraId="0B4E1354" w14:textId="77777777" w:rsidR="00175EFB" w:rsidRPr="00770458" w:rsidRDefault="00175EFB" w:rsidP="005D50F1">
            <w:pPr>
              <w:spacing w:after="0"/>
              <w:jc w:val="center"/>
              <w:rPr>
                <w:sz w:val="24"/>
                <w:szCs w:val="24"/>
                <w:lang w:val="en-US"/>
              </w:rPr>
            </w:pPr>
          </w:p>
        </w:tc>
      </w:tr>
      <w:tr w:rsidR="00175EFB" w:rsidRPr="00825EF4" w14:paraId="2E324550" w14:textId="77777777" w:rsidTr="005D50F1">
        <w:trPr>
          <w:trHeight w:val="407"/>
        </w:trPr>
        <w:tc>
          <w:tcPr>
            <w:tcW w:w="3539" w:type="dxa"/>
            <w:vMerge/>
            <w:tcBorders>
              <w:left w:val="single" w:sz="4" w:space="0" w:color="auto"/>
              <w:right w:val="single" w:sz="4" w:space="0" w:color="auto"/>
            </w:tcBorders>
            <w:vAlign w:val="center"/>
            <w:hideMark/>
          </w:tcPr>
          <w:p w14:paraId="669A85C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10B6C06"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E3C139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1C994C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Остекление</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D5C695C" w14:textId="77777777" w:rsidR="00175EFB" w:rsidRPr="00281F45"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стандартное</w:t>
            </w:r>
          </w:p>
        </w:tc>
        <w:tc>
          <w:tcPr>
            <w:tcW w:w="1730" w:type="dxa"/>
            <w:tcBorders>
              <w:top w:val="single" w:sz="4" w:space="0" w:color="auto"/>
              <w:left w:val="single" w:sz="4" w:space="0" w:color="auto"/>
              <w:bottom w:val="single" w:sz="4" w:space="0" w:color="auto"/>
              <w:right w:val="single" w:sz="4" w:space="0" w:color="auto"/>
            </w:tcBorders>
            <w:hideMark/>
          </w:tcPr>
          <w:p w14:paraId="6D42BF91"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4BC1304" w14:textId="77777777" w:rsidR="00175EFB" w:rsidRPr="00770458" w:rsidRDefault="00175EFB" w:rsidP="005D50F1">
            <w:pPr>
              <w:spacing w:after="0"/>
              <w:jc w:val="center"/>
              <w:rPr>
                <w:sz w:val="24"/>
                <w:szCs w:val="24"/>
                <w:lang w:val="en-US"/>
              </w:rPr>
            </w:pPr>
          </w:p>
        </w:tc>
      </w:tr>
      <w:tr w:rsidR="00175EFB" w:rsidRPr="00825EF4" w14:paraId="4B5C7E33" w14:textId="77777777" w:rsidTr="005D50F1">
        <w:trPr>
          <w:trHeight w:val="159"/>
        </w:trPr>
        <w:tc>
          <w:tcPr>
            <w:tcW w:w="3539" w:type="dxa"/>
            <w:vMerge/>
            <w:tcBorders>
              <w:left w:val="single" w:sz="4" w:space="0" w:color="auto"/>
              <w:right w:val="single" w:sz="4" w:space="0" w:color="auto"/>
            </w:tcBorders>
            <w:vAlign w:val="center"/>
            <w:hideMark/>
          </w:tcPr>
          <w:p w14:paraId="5999E521"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FF7FF5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680CDE4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0B8A39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Ремни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566972A2"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265F9E5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3D499817" w14:textId="77777777" w:rsidR="00175EFB" w:rsidRPr="00770458" w:rsidRDefault="00175EFB" w:rsidP="005D50F1">
            <w:pPr>
              <w:spacing w:after="0"/>
              <w:jc w:val="center"/>
              <w:rPr>
                <w:sz w:val="24"/>
                <w:szCs w:val="24"/>
                <w:lang w:val="en-US"/>
              </w:rPr>
            </w:pPr>
          </w:p>
        </w:tc>
      </w:tr>
      <w:tr w:rsidR="00175EFB" w:rsidRPr="00825EF4" w14:paraId="492127EA" w14:textId="77777777" w:rsidTr="005D50F1">
        <w:trPr>
          <w:trHeight w:val="630"/>
        </w:trPr>
        <w:tc>
          <w:tcPr>
            <w:tcW w:w="3539" w:type="dxa"/>
            <w:vMerge/>
            <w:tcBorders>
              <w:left w:val="single" w:sz="4" w:space="0" w:color="auto"/>
              <w:right w:val="single" w:sz="4" w:space="0" w:color="auto"/>
            </w:tcBorders>
            <w:vAlign w:val="center"/>
            <w:hideMark/>
          </w:tcPr>
          <w:p w14:paraId="36624E2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45E2AE0"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B9FD05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D090C0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Подушка</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7F1E26C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Не менее 2</w:t>
            </w:r>
          </w:p>
        </w:tc>
        <w:tc>
          <w:tcPr>
            <w:tcW w:w="1730" w:type="dxa"/>
            <w:tcBorders>
              <w:top w:val="single" w:sz="4" w:space="0" w:color="auto"/>
              <w:left w:val="single" w:sz="4" w:space="0" w:color="auto"/>
              <w:bottom w:val="single" w:sz="4" w:space="0" w:color="auto"/>
              <w:right w:val="single" w:sz="4" w:space="0" w:color="auto"/>
            </w:tcBorders>
            <w:hideMark/>
          </w:tcPr>
          <w:p w14:paraId="42C284C6"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B6C69BC" w14:textId="77777777" w:rsidR="00175EFB" w:rsidRPr="00770458" w:rsidRDefault="00175EFB" w:rsidP="005D50F1">
            <w:pPr>
              <w:spacing w:after="0"/>
              <w:jc w:val="center"/>
              <w:rPr>
                <w:sz w:val="24"/>
                <w:szCs w:val="24"/>
                <w:lang w:val="en-US"/>
              </w:rPr>
            </w:pPr>
          </w:p>
        </w:tc>
      </w:tr>
      <w:tr w:rsidR="00175EFB" w:rsidRPr="00825EF4" w14:paraId="6B4FA81A" w14:textId="77777777" w:rsidTr="005D50F1">
        <w:trPr>
          <w:trHeight w:val="270"/>
        </w:trPr>
        <w:tc>
          <w:tcPr>
            <w:tcW w:w="3539" w:type="dxa"/>
            <w:vMerge/>
            <w:tcBorders>
              <w:left w:val="single" w:sz="4" w:space="0" w:color="auto"/>
              <w:right w:val="single" w:sz="4" w:space="0" w:color="auto"/>
            </w:tcBorders>
            <w:vAlign w:val="center"/>
            <w:hideMark/>
          </w:tcPr>
          <w:p w14:paraId="180514F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1601790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18DF290"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D9F6E68" w14:textId="77777777" w:rsidR="00175EFB" w:rsidRPr="00825EF4" w:rsidRDefault="00175EFB" w:rsidP="005D50F1">
            <w:pPr>
              <w:spacing w:after="0"/>
              <w:jc w:val="center"/>
              <w:rPr>
                <w:rFonts w:ascii="Times New Roman" w:hAnsi="Times New Roman" w:cs="Times New Roman"/>
                <w:sz w:val="24"/>
                <w:szCs w:val="24"/>
                <w:lang w:val="en-US"/>
              </w:rPr>
            </w:pPr>
            <w:proofErr w:type="spellStart"/>
            <w:proofErr w:type="gram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14:paraId="785B5B6D" w14:textId="77777777" w:rsidR="00175EFB" w:rsidRPr="00825EF4" w:rsidRDefault="00175EFB" w:rsidP="005D50F1">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w:t>
            </w:r>
          </w:p>
          <w:p w14:paraId="63CF6805"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26D678BC" w14:textId="77777777" w:rsidR="00175EFB" w:rsidRPr="00825EF4" w:rsidRDefault="00175EFB" w:rsidP="005D50F1">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CE293E0" w14:textId="77777777" w:rsidR="00175EFB" w:rsidRPr="00770458" w:rsidRDefault="00175EFB" w:rsidP="005D50F1">
            <w:pPr>
              <w:spacing w:after="0"/>
              <w:jc w:val="center"/>
              <w:rPr>
                <w:sz w:val="24"/>
                <w:szCs w:val="24"/>
              </w:rPr>
            </w:pPr>
          </w:p>
        </w:tc>
      </w:tr>
      <w:tr w:rsidR="00175EFB" w:rsidRPr="00825EF4" w14:paraId="06CAE6A3" w14:textId="77777777" w:rsidTr="005D50F1">
        <w:tc>
          <w:tcPr>
            <w:tcW w:w="3539" w:type="dxa"/>
            <w:vMerge/>
            <w:tcBorders>
              <w:left w:val="single" w:sz="4" w:space="0" w:color="auto"/>
              <w:right w:val="single" w:sz="4" w:space="0" w:color="auto"/>
            </w:tcBorders>
            <w:vAlign w:val="center"/>
            <w:hideMark/>
          </w:tcPr>
          <w:p w14:paraId="69F0E25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927BE8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64C43CB8"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75A413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топливного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бака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3C85148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40</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587068D0"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6B71C622" w14:textId="77777777" w:rsidR="00175EFB" w:rsidRPr="00770458" w:rsidRDefault="00175EFB" w:rsidP="005D50F1">
            <w:pPr>
              <w:spacing w:after="0"/>
              <w:jc w:val="center"/>
              <w:rPr>
                <w:sz w:val="24"/>
                <w:szCs w:val="24"/>
                <w:lang w:val="en-US"/>
              </w:rPr>
            </w:pPr>
          </w:p>
        </w:tc>
      </w:tr>
      <w:tr w:rsidR="00175EFB" w:rsidRPr="00825EF4" w14:paraId="3B18FAC7" w14:textId="77777777" w:rsidTr="005D50F1">
        <w:tc>
          <w:tcPr>
            <w:tcW w:w="3539" w:type="dxa"/>
            <w:vMerge/>
            <w:tcBorders>
              <w:left w:val="single" w:sz="4" w:space="0" w:color="auto"/>
              <w:right w:val="single" w:sz="4" w:space="0" w:color="auto"/>
            </w:tcBorders>
            <w:vAlign w:val="center"/>
            <w:hideMark/>
          </w:tcPr>
          <w:p w14:paraId="30FEBE6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37DC32D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5963FE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01DB7A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Тип</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F1ACFB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Бензиновый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или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дизельный</w:t>
            </w:r>
            <w:proofErr w:type="spellEnd"/>
          </w:p>
        </w:tc>
        <w:tc>
          <w:tcPr>
            <w:tcW w:w="1730" w:type="dxa"/>
            <w:tcBorders>
              <w:top w:val="single" w:sz="4" w:space="0" w:color="auto"/>
              <w:left w:val="single" w:sz="4" w:space="0" w:color="auto"/>
              <w:bottom w:val="single" w:sz="4" w:space="0" w:color="auto"/>
              <w:right w:val="single" w:sz="4" w:space="0" w:color="auto"/>
            </w:tcBorders>
          </w:tcPr>
          <w:p w14:paraId="529E8D3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79C87F8" w14:textId="77777777" w:rsidR="00175EFB" w:rsidRPr="00770458" w:rsidRDefault="00175EFB" w:rsidP="005D50F1">
            <w:pPr>
              <w:spacing w:after="0"/>
              <w:jc w:val="center"/>
              <w:rPr>
                <w:sz w:val="24"/>
                <w:szCs w:val="24"/>
                <w:lang w:val="en-US"/>
              </w:rPr>
            </w:pPr>
          </w:p>
        </w:tc>
      </w:tr>
      <w:tr w:rsidR="00175EFB" w:rsidRPr="00825EF4" w14:paraId="45E0591E" w14:textId="77777777" w:rsidTr="005D50F1">
        <w:tc>
          <w:tcPr>
            <w:tcW w:w="3539" w:type="dxa"/>
            <w:vMerge/>
            <w:tcBorders>
              <w:left w:val="single" w:sz="4" w:space="0" w:color="auto"/>
              <w:right w:val="single" w:sz="4" w:space="0" w:color="auto"/>
            </w:tcBorders>
            <w:vAlign w:val="center"/>
            <w:hideMark/>
          </w:tcPr>
          <w:p w14:paraId="48597B4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BDB74F0"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D21F7B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B295A8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Рабочий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3C83FE6F"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От</w:t>
            </w:r>
            <w:proofErr w:type="spellEnd"/>
            <w:r w:rsidRPr="00825EF4">
              <w:rPr>
                <w:rFonts w:ascii="Times New Roman" w:hAnsi="Times New Roman" w:cs="Times New Roman"/>
                <w:sz w:val="24"/>
                <w:szCs w:val="24"/>
              </w:rPr>
              <w:t xml:space="preserve"> 1400</w:t>
            </w:r>
          </w:p>
        </w:tc>
        <w:tc>
          <w:tcPr>
            <w:tcW w:w="1730" w:type="dxa"/>
            <w:tcBorders>
              <w:top w:val="single" w:sz="4" w:space="0" w:color="auto"/>
              <w:left w:val="single" w:sz="4" w:space="0" w:color="auto"/>
              <w:bottom w:val="single" w:sz="4" w:space="0" w:color="auto"/>
              <w:right w:val="single" w:sz="4" w:space="0" w:color="auto"/>
            </w:tcBorders>
            <w:hideMark/>
          </w:tcPr>
          <w:p w14:paraId="2EC4C40A"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4DA173B2" w14:textId="77777777" w:rsidR="00175EFB" w:rsidRPr="00770458" w:rsidRDefault="00175EFB" w:rsidP="005D50F1">
            <w:pPr>
              <w:spacing w:after="0"/>
              <w:jc w:val="center"/>
              <w:rPr>
                <w:sz w:val="24"/>
                <w:szCs w:val="24"/>
                <w:lang w:val="en-US"/>
              </w:rPr>
            </w:pPr>
          </w:p>
        </w:tc>
      </w:tr>
      <w:tr w:rsidR="00175EFB" w:rsidRPr="00825EF4" w14:paraId="60DEE71B" w14:textId="77777777" w:rsidTr="005D50F1">
        <w:trPr>
          <w:trHeight w:val="456"/>
        </w:trPr>
        <w:tc>
          <w:tcPr>
            <w:tcW w:w="3539" w:type="dxa"/>
            <w:vMerge/>
            <w:tcBorders>
              <w:left w:val="single" w:sz="4" w:space="0" w:color="auto"/>
              <w:right w:val="single" w:sz="4" w:space="0" w:color="auto"/>
            </w:tcBorders>
            <w:vAlign w:val="center"/>
            <w:hideMark/>
          </w:tcPr>
          <w:p w14:paraId="4AC7AB7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90AC136"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CA3168C"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7A4E23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Мощность</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B86F3EF"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100</w:t>
            </w:r>
          </w:p>
        </w:tc>
        <w:tc>
          <w:tcPr>
            <w:tcW w:w="1730" w:type="dxa"/>
            <w:tcBorders>
              <w:top w:val="single" w:sz="4" w:space="0" w:color="auto"/>
              <w:left w:val="single" w:sz="4" w:space="0" w:color="auto"/>
              <w:bottom w:val="single" w:sz="4" w:space="0" w:color="auto"/>
              <w:right w:val="single" w:sz="4" w:space="0" w:color="auto"/>
            </w:tcBorders>
            <w:hideMark/>
          </w:tcPr>
          <w:p w14:paraId="5348C1D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л.с</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2941EAF1" w14:textId="77777777" w:rsidR="00175EFB" w:rsidRPr="00770458" w:rsidRDefault="00175EFB" w:rsidP="005D50F1">
            <w:pPr>
              <w:spacing w:after="0"/>
              <w:jc w:val="center"/>
              <w:rPr>
                <w:sz w:val="24"/>
                <w:szCs w:val="24"/>
                <w:lang w:val="en-US"/>
              </w:rPr>
            </w:pPr>
          </w:p>
        </w:tc>
      </w:tr>
      <w:tr w:rsidR="00175EFB" w:rsidRPr="00825EF4" w14:paraId="13EAF5A6" w14:textId="77777777" w:rsidTr="005D50F1">
        <w:tc>
          <w:tcPr>
            <w:tcW w:w="3539" w:type="dxa"/>
            <w:vMerge/>
            <w:tcBorders>
              <w:left w:val="single" w:sz="4" w:space="0" w:color="auto"/>
              <w:right w:val="single" w:sz="4" w:space="0" w:color="auto"/>
            </w:tcBorders>
            <w:vAlign w:val="center"/>
            <w:hideMark/>
          </w:tcPr>
          <w:p w14:paraId="6254E28E"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D84431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60DC91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9E7DF4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Соответствие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экологическим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нормам</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F6E816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ниже</w:t>
            </w:r>
            <w:proofErr w:type="spellEnd"/>
            <w:r w:rsidRPr="00825EF4">
              <w:rPr>
                <w:rFonts w:ascii="Times New Roman" w:hAnsi="Times New Roman" w:cs="Times New Roman"/>
                <w:sz w:val="24"/>
                <w:szCs w:val="24"/>
                <w:lang w:val="en-US"/>
              </w:rPr>
              <w:t xml:space="preserve"> Euro-4</w:t>
            </w:r>
          </w:p>
        </w:tc>
        <w:tc>
          <w:tcPr>
            <w:tcW w:w="1730" w:type="dxa"/>
            <w:tcBorders>
              <w:top w:val="single" w:sz="4" w:space="0" w:color="auto"/>
              <w:left w:val="single" w:sz="4" w:space="0" w:color="auto"/>
              <w:bottom w:val="single" w:sz="4" w:space="0" w:color="auto"/>
              <w:right w:val="single" w:sz="4" w:space="0" w:color="auto"/>
            </w:tcBorders>
          </w:tcPr>
          <w:p w14:paraId="3D677D53"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63FAD5F" w14:textId="77777777" w:rsidR="00175EFB" w:rsidRPr="00770458" w:rsidRDefault="00175EFB" w:rsidP="005D50F1">
            <w:pPr>
              <w:spacing w:after="0"/>
              <w:jc w:val="center"/>
              <w:rPr>
                <w:sz w:val="24"/>
                <w:szCs w:val="24"/>
                <w:lang w:val="en-US"/>
              </w:rPr>
            </w:pPr>
          </w:p>
        </w:tc>
      </w:tr>
      <w:tr w:rsidR="00175EFB" w:rsidRPr="00825EF4" w14:paraId="006FBB8F" w14:textId="77777777" w:rsidTr="005D50F1">
        <w:tc>
          <w:tcPr>
            <w:tcW w:w="3539" w:type="dxa"/>
            <w:vMerge/>
            <w:tcBorders>
              <w:left w:val="single" w:sz="4" w:space="0" w:color="auto"/>
              <w:right w:val="single" w:sz="4" w:space="0" w:color="auto"/>
            </w:tcBorders>
            <w:vAlign w:val="center"/>
            <w:hideMark/>
          </w:tcPr>
          <w:p w14:paraId="37DE9681"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140AB5A"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8FA8964"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E75982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Привод</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05B9778"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74CE9502"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Макс значение – полный</w:t>
            </w:r>
          </w:p>
        </w:tc>
        <w:tc>
          <w:tcPr>
            <w:tcW w:w="1730" w:type="dxa"/>
            <w:tcBorders>
              <w:top w:val="single" w:sz="4" w:space="0" w:color="auto"/>
              <w:left w:val="single" w:sz="4" w:space="0" w:color="auto"/>
              <w:bottom w:val="single" w:sz="4" w:space="0" w:color="auto"/>
              <w:right w:val="single" w:sz="4" w:space="0" w:color="auto"/>
            </w:tcBorders>
          </w:tcPr>
          <w:p w14:paraId="34375355" w14:textId="77777777" w:rsidR="00175EFB" w:rsidRPr="00825EF4" w:rsidRDefault="00175EFB" w:rsidP="005D50F1">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4984A30B" w14:textId="77777777" w:rsidR="00175EFB" w:rsidRPr="00770458" w:rsidRDefault="00175EFB" w:rsidP="005D50F1">
            <w:pPr>
              <w:spacing w:after="0"/>
              <w:jc w:val="center"/>
              <w:rPr>
                <w:sz w:val="24"/>
                <w:szCs w:val="24"/>
              </w:rPr>
            </w:pPr>
          </w:p>
        </w:tc>
      </w:tr>
      <w:tr w:rsidR="00175EFB" w:rsidRPr="00825EF4" w14:paraId="34F1DAF6" w14:textId="77777777" w:rsidTr="005D50F1">
        <w:tc>
          <w:tcPr>
            <w:tcW w:w="3539" w:type="dxa"/>
            <w:vMerge/>
            <w:tcBorders>
              <w:left w:val="single" w:sz="4" w:space="0" w:color="auto"/>
              <w:right w:val="single" w:sz="4" w:space="0" w:color="auto"/>
            </w:tcBorders>
            <w:vAlign w:val="center"/>
            <w:hideMark/>
          </w:tcPr>
          <w:p w14:paraId="597B1944" w14:textId="77777777" w:rsidR="00175EFB" w:rsidRPr="00825EF4" w:rsidRDefault="00175EFB" w:rsidP="005D50F1">
            <w:pPr>
              <w:spacing w:after="0"/>
              <w:rPr>
                <w:rFonts w:ascii="Times New Roman" w:hAnsi="Times New Roman" w:cs="Times New Roman"/>
                <w:sz w:val="24"/>
                <w:szCs w:val="24"/>
              </w:rPr>
            </w:pPr>
          </w:p>
        </w:tc>
        <w:tc>
          <w:tcPr>
            <w:tcW w:w="850" w:type="dxa"/>
            <w:vMerge/>
            <w:tcBorders>
              <w:left w:val="single" w:sz="4" w:space="0" w:color="auto"/>
              <w:right w:val="single" w:sz="4" w:space="0" w:color="auto"/>
            </w:tcBorders>
            <w:vAlign w:val="center"/>
            <w:hideMark/>
          </w:tcPr>
          <w:p w14:paraId="62852802" w14:textId="77777777" w:rsidR="00175EFB" w:rsidRPr="00825EF4" w:rsidRDefault="00175EFB" w:rsidP="005D50F1">
            <w:pPr>
              <w:spacing w:after="0"/>
              <w:rPr>
                <w:rFonts w:ascii="Times New Roman" w:hAnsi="Times New Roman" w:cs="Times New Roman"/>
                <w:sz w:val="24"/>
                <w:szCs w:val="24"/>
              </w:rPr>
            </w:pPr>
          </w:p>
        </w:tc>
        <w:tc>
          <w:tcPr>
            <w:tcW w:w="1702" w:type="dxa"/>
            <w:vMerge/>
            <w:tcBorders>
              <w:left w:val="single" w:sz="4" w:space="0" w:color="auto"/>
              <w:right w:val="single" w:sz="4" w:space="0" w:color="auto"/>
            </w:tcBorders>
            <w:vAlign w:val="center"/>
            <w:hideMark/>
          </w:tcPr>
          <w:p w14:paraId="295CC605"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672579DE"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rPr>
              <w:t>Электростекла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3C12180"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2</w:t>
            </w:r>
          </w:p>
        </w:tc>
        <w:tc>
          <w:tcPr>
            <w:tcW w:w="1730" w:type="dxa"/>
            <w:tcBorders>
              <w:top w:val="single" w:sz="4" w:space="0" w:color="auto"/>
              <w:left w:val="single" w:sz="4" w:space="0" w:color="auto"/>
              <w:bottom w:val="single" w:sz="4" w:space="0" w:color="auto"/>
              <w:right w:val="single" w:sz="4" w:space="0" w:color="auto"/>
            </w:tcBorders>
          </w:tcPr>
          <w:p w14:paraId="432EFBE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C827C92" w14:textId="77777777" w:rsidR="00175EFB" w:rsidRPr="00770458" w:rsidRDefault="00175EFB" w:rsidP="005D50F1">
            <w:pPr>
              <w:spacing w:after="0"/>
              <w:jc w:val="center"/>
              <w:rPr>
                <w:sz w:val="24"/>
                <w:szCs w:val="24"/>
                <w:lang w:val="en-US"/>
              </w:rPr>
            </w:pPr>
          </w:p>
        </w:tc>
      </w:tr>
      <w:tr w:rsidR="00175EFB" w:rsidRPr="00825EF4" w14:paraId="09704DF4" w14:textId="77777777" w:rsidTr="005D50F1">
        <w:tc>
          <w:tcPr>
            <w:tcW w:w="3539" w:type="dxa"/>
            <w:vMerge/>
            <w:tcBorders>
              <w:left w:val="single" w:sz="4" w:space="0" w:color="auto"/>
              <w:right w:val="single" w:sz="4" w:space="0" w:color="auto"/>
            </w:tcBorders>
            <w:vAlign w:val="center"/>
            <w:hideMark/>
          </w:tcPr>
          <w:p w14:paraId="3D69D4D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0168B1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BE3463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909FA7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w:t>
            </w:r>
            <w:proofErr w:type="spellEnd"/>
            <w:r w:rsidRPr="00825EF4">
              <w:rPr>
                <w:rFonts w:ascii="Times New Roman" w:hAnsi="Times New Roman" w:cs="Times New Roman"/>
                <w:sz w:val="24"/>
                <w:szCs w:val="24"/>
              </w:rPr>
              <w:t>а</w:t>
            </w:r>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кондиционирова</w:t>
            </w:r>
            <w:proofErr w:type="spellEnd"/>
            <w:r w:rsidRPr="00825EF4">
              <w:rPr>
                <w:rFonts w:ascii="Times New Roman" w:hAnsi="Times New Roman" w:cs="Times New Roman"/>
                <w:sz w:val="24"/>
                <w:szCs w:val="24"/>
              </w:rPr>
              <w:t>-</w:t>
            </w:r>
            <w:proofErr w:type="spellStart"/>
            <w:r w:rsidRPr="00825EF4">
              <w:rPr>
                <w:rFonts w:ascii="Times New Roman" w:hAnsi="Times New Roman" w:cs="Times New Roman"/>
                <w:sz w:val="24"/>
                <w:szCs w:val="24"/>
                <w:lang w:val="en-US"/>
              </w:rPr>
              <w:t>ния</w:t>
            </w:r>
            <w:proofErr w:type="spellEnd"/>
          </w:p>
        </w:tc>
        <w:tc>
          <w:tcPr>
            <w:tcW w:w="1985" w:type="dxa"/>
            <w:tcBorders>
              <w:top w:val="single" w:sz="4" w:space="0" w:color="auto"/>
              <w:left w:val="single" w:sz="4" w:space="0" w:color="auto"/>
              <w:bottom w:val="single" w:sz="4" w:space="0" w:color="auto"/>
              <w:right w:val="single" w:sz="4" w:space="0" w:color="auto"/>
            </w:tcBorders>
          </w:tcPr>
          <w:p w14:paraId="0EDB319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p w14:paraId="0A0AB099"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5725944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7B6588F" w14:textId="77777777" w:rsidR="00175EFB" w:rsidRPr="00770458" w:rsidRDefault="00175EFB" w:rsidP="005D50F1">
            <w:pPr>
              <w:spacing w:after="0"/>
              <w:jc w:val="center"/>
              <w:rPr>
                <w:sz w:val="24"/>
                <w:szCs w:val="24"/>
                <w:lang w:val="en-US"/>
              </w:rPr>
            </w:pPr>
          </w:p>
        </w:tc>
      </w:tr>
      <w:tr w:rsidR="00175EFB" w:rsidRPr="00825EF4" w14:paraId="3344FA41" w14:textId="77777777" w:rsidTr="005D50F1">
        <w:tc>
          <w:tcPr>
            <w:tcW w:w="3539" w:type="dxa"/>
            <w:vMerge/>
            <w:tcBorders>
              <w:left w:val="single" w:sz="4" w:space="0" w:color="auto"/>
              <w:right w:val="single" w:sz="4" w:space="0" w:color="auto"/>
            </w:tcBorders>
            <w:vAlign w:val="center"/>
            <w:hideMark/>
          </w:tcPr>
          <w:p w14:paraId="346B419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11C0F1D0"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20980D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1A1A95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Обогрев</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зеркал</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1EAC05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45E1402A"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D676971" w14:textId="77777777" w:rsidR="00175EFB" w:rsidRPr="00770458" w:rsidRDefault="00175EFB" w:rsidP="005D50F1">
            <w:pPr>
              <w:spacing w:after="0"/>
              <w:jc w:val="center"/>
              <w:rPr>
                <w:sz w:val="24"/>
                <w:szCs w:val="24"/>
                <w:lang w:val="en-US"/>
              </w:rPr>
            </w:pPr>
          </w:p>
        </w:tc>
      </w:tr>
      <w:tr w:rsidR="00175EFB" w:rsidRPr="00825EF4" w14:paraId="70AE3AA3" w14:textId="77777777" w:rsidTr="005D50F1">
        <w:trPr>
          <w:trHeight w:val="243"/>
        </w:trPr>
        <w:tc>
          <w:tcPr>
            <w:tcW w:w="3539" w:type="dxa"/>
            <w:vMerge/>
            <w:tcBorders>
              <w:left w:val="single" w:sz="4" w:space="0" w:color="auto"/>
              <w:right w:val="single" w:sz="4" w:space="0" w:color="auto"/>
            </w:tcBorders>
            <w:vAlign w:val="center"/>
            <w:hideMark/>
          </w:tcPr>
          <w:p w14:paraId="78416028"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F12E8D8"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37BB2A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B81D18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Год</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выпуска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E50744D"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ранее</w:t>
            </w:r>
            <w:proofErr w:type="spellEnd"/>
            <w:r w:rsidRPr="00825EF4">
              <w:rPr>
                <w:rFonts w:ascii="Times New Roman" w:hAnsi="Times New Roman" w:cs="Times New Roman"/>
                <w:sz w:val="24"/>
                <w:szCs w:val="24"/>
                <w:lang w:val="en-US"/>
              </w:rPr>
              <w:t xml:space="preserve">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3F8A674B"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BA9805D" w14:textId="77777777" w:rsidR="00175EFB" w:rsidRPr="00770458" w:rsidRDefault="00175EFB" w:rsidP="005D50F1">
            <w:pPr>
              <w:spacing w:after="0"/>
              <w:jc w:val="center"/>
              <w:rPr>
                <w:sz w:val="24"/>
                <w:szCs w:val="24"/>
                <w:lang w:val="en-US"/>
              </w:rPr>
            </w:pPr>
          </w:p>
        </w:tc>
      </w:tr>
      <w:tr w:rsidR="00175EFB" w:rsidRPr="00825EF4" w14:paraId="3FFC0AF1" w14:textId="77777777" w:rsidTr="005D50F1">
        <w:trPr>
          <w:trHeight w:val="146"/>
        </w:trPr>
        <w:tc>
          <w:tcPr>
            <w:tcW w:w="3539" w:type="dxa"/>
            <w:vMerge/>
            <w:tcBorders>
              <w:left w:val="single" w:sz="4" w:space="0" w:color="auto"/>
              <w:right w:val="single" w:sz="4" w:space="0" w:color="auto"/>
            </w:tcBorders>
          </w:tcPr>
          <w:p w14:paraId="670C6AA9"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264C18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4E60C2E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1225C4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Аптечка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E3BF93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6DD5C8B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D8204B9" w14:textId="77777777" w:rsidR="00175EFB" w:rsidRPr="00770458" w:rsidRDefault="00175EFB" w:rsidP="005D50F1">
            <w:pPr>
              <w:spacing w:after="0"/>
              <w:jc w:val="center"/>
              <w:rPr>
                <w:sz w:val="24"/>
                <w:szCs w:val="24"/>
                <w:lang w:val="en-US"/>
              </w:rPr>
            </w:pPr>
          </w:p>
        </w:tc>
      </w:tr>
      <w:tr w:rsidR="00175EFB" w:rsidRPr="00825EF4" w14:paraId="2B880076" w14:textId="77777777" w:rsidTr="005D50F1">
        <w:trPr>
          <w:trHeight w:val="345"/>
        </w:trPr>
        <w:tc>
          <w:tcPr>
            <w:tcW w:w="3539" w:type="dxa"/>
            <w:vMerge/>
            <w:tcBorders>
              <w:left w:val="single" w:sz="4" w:space="0" w:color="auto"/>
              <w:right w:val="single" w:sz="4" w:space="0" w:color="auto"/>
            </w:tcBorders>
            <w:vAlign w:val="center"/>
            <w:hideMark/>
          </w:tcPr>
          <w:p w14:paraId="433CA24E"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82B739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5FF0962"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417A2AF"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39C8E240"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6A9C807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10F89565" w14:textId="77777777" w:rsidR="00175EFB" w:rsidRPr="00770458" w:rsidRDefault="00175EFB" w:rsidP="005D50F1">
            <w:pPr>
              <w:spacing w:after="0"/>
              <w:jc w:val="center"/>
              <w:rPr>
                <w:sz w:val="24"/>
                <w:szCs w:val="24"/>
              </w:rPr>
            </w:pPr>
          </w:p>
        </w:tc>
      </w:tr>
      <w:tr w:rsidR="00175EFB" w:rsidRPr="00825EF4" w14:paraId="770EAD44" w14:textId="77777777" w:rsidTr="005D50F1">
        <w:tc>
          <w:tcPr>
            <w:tcW w:w="3539" w:type="dxa"/>
            <w:vMerge/>
            <w:tcBorders>
              <w:left w:val="single" w:sz="4" w:space="0" w:color="auto"/>
              <w:right w:val="single" w:sz="4" w:space="0" w:color="auto"/>
            </w:tcBorders>
            <w:vAlign w:val="center"/>
            <w:hideMark/>
          </w:tcPr>
          <w:p w14:paraId="1B866E4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F40A715"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E56809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78FB79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Огнетушитель</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7F81C43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30512E99"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5757B79" w14:textId="77777777" w:rsidR="00175EFB" w:rsidRPr="00770458" w:rsidRDefault="00175EFB" w:rsidP="005D50F1">
            <w:pPr>
              <w:spacing w:after="0"/>
              <w:jc w:val="center"/>
              <w:rPr>
                <w:sz w:val="24"/>
                <w:szCs w:val="24"/>
                <w:lang w:val="en-US"/>
              </w:rPr>
            </w:pPr>
          </w:p>
        </w:tc>
      </w:tr>
      <w:tr w:rsidR="00175EFB" w:rsidRPr="00825EF4" w14:paraId="625AAE34" w14:textId="77777777" w:rsidTr="005D50F1">
        <w:tc>
          <w:tcPr>
            <w:tcW w:w="3539" w:type="dxa"/>
            <w:vMerge/>
            <w:tcBorders>
              <w:left w:val="single" w:sz="4" w:space="0" w:color="auto"/>
              <w:right w:val="single" w:sz="4" w:space="0" w:color="auto"/>
            </w:tcBorders>
            <w:vAlign w:val="center"/>
            <w:hideMark/>
          </w:tcPr>
          <w:p w14:paraId="091A018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45B8E983"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61E3282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288004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Знак</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аварийной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остановки</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680D3F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675112A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C44B183" w14:textId="77777777" w:rsidR="00175EFB" w:rsidRPr="00770458" w:rsidRDefault="00175EFB" w:rsidP="005D50F1">
            <w:pPr>
              <w:spacing w:after="0"/>
              <w:jc w:val="center"/>
              <w:rPr>
                <w:sz w:val="24"/>
                <w:szCs w:val="24"/>
                <w:lang w:val="en-US"/>
              </w:rPr>
            </w:pPr>
          </w:p>
        </w:tc>
      </w:tr>
      <w:tr w:rsidR="00175EFB" w:rsidRPr="00825EF4" w14:paraId="04E0C070" w14:textId="77777777" w:rsidTr="005D50F1">
        <w:tc>
          <w:tcPr>
            <w:tcW w:w="3539" w:type="dxa"/>
            <w:vMerge/>
            <w:tcBorders>
              <w:left w:val="single" w:sz="4" w:space="0" w:color="auto"/>
              <w:bottom w:val="single" w:sz="4" w:space="0" w:color="auto"/>
              <w:right w:val="single" w:sz="4" w:space="0" w:color="auto"/>
            </w:tcBorders>
            <w:vAlign w:val="center"/>
            <w:hideMark/>
          </w:tcPr>
          <w:p w14:paraId="4BD9E2E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bottom w:val="single" w:sz="4" w:space="0" w:color="auto"/>
              <w:right w:val="single" w:sz="4" w:space="0" w:color="auto"/>
            </w:tcBorders>
          </w:tcPr>
          <w:p w14:paraId="00E25B83" w14:textId="77777777" w:rsidR="00175EFB" w:rsidRPr="00825EF4" w:rsidRDefault="00175EFB" w:rsidP="005D50F1">
            <w:pPr>
              <w:spacing w:after="0"/>
              <w:jc w:val="center"/>
              <w:rPr>
                <w:rFonts w:ascii="Times New Roman" w:hAnsi="Times New Roman" w:cs="Times New Roman"/>
                <w:sz w:val="24"/>
                <w:szCs w:val="24"/>
                <w:lang w:val="en-US"/>
              </w:rPr>
            </w:pPr>
          </w:p>
        </w:tc>
        <w:tc>
          <w:tcPr>
            <w:tcW w:w="1702" w:type="dxa"/>
            <w:vMerge/>
            <w:tcBorders>
              <w:left w:val="single" w:sz="4" w:space="0" w:color="auto"/>
              <w:bottom w:val="single" w:sz="4" w:space="0" w:color="auto"/>
              <w:right w:val="single" w:sz="4" w:space="0" w:color="auto"/>
            </w:tcBorders>
          </w:tcPr>
          <w:p w14:paraId="06DD6EC9" w14:textId="77777777" w:rsidR="00175EFB" w:rsidRPr="00825EF4" w:rsidRDefault="00175EFB" w:rsidP="005D50F1">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7EFBF5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Автомобильный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навигатор</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38CDD1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0E0A811E"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408137F" w14:textId="77777777" w:rsidR="00175EFB" w:rsidRPr="00770458" w:rsidRDefault="00175EFB" w:rsidP="005D50F1">
            <w:pPr>
              <w:spacing w:after="0"/>
              <w:jc w:val="center"/>
              <w:rPr>
                <w:sz w:val="24"/>
                <w:szCs w:val="24"/>
                <w:lang w:val="en-US"/>
              </w:rPr>
            </w:pPr>
          </w:p>
        </w:tc>
      </w:tr>
      <w:tr w:rsidR="00175EFB" w:rsidRPr="00825EF4" w14:paraId="26B13893" w14:textId="77777777" w:rsidTr="005D50F1">
        <w:trPr>
          <w:trHeight w:val="559"/>
        </w:trPr>
        <w:tc>
          <w:tcPr>
            <w:tcW w:w="3539" w:type="dxa"/>
            <w:tcBorders>
              <w:top w:val="single" w:sz="4" w:space="0" w:color="auto"/>
              <w:left w:val="single" w:sz="4" w:space="0" w:color="auto"/>
              <w:bottom w:val="single" w:sz="4" w:space="0" w:color="auto"/>
              <w:right w:val="single" w:sz="4" w:space="0" w:color="auto"/>
            </w:tcBorders>
            <w:hideMark/>
          </w:tcPr>
          <w:p w14:paraId="3D433F3C" w14:textId="23C0029B"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57DDC3A0"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71A6C15D"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255510BC"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4B6FD131" w14:textId="5CA66DDF" w:rsidR="00175EFB" w:rsidRPr="00825EF4" w:rsidRDefault="006A1936" w:rsidP="005D50F1">
            <w:pPr>
              <w:spacing w:after="0"/>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1BB916ED"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5ECCF13C" w14:textId="77777777" w:rsidTr="005D50F1">
        <w:trPr>
          <w:trHeight w:val="290"/>
        </w:trPr>
        <w:tc>
          <w:tcPr>
            <w:tcW w:w="3539" w:type="dxa"/>
            <w:vMerge w:val="restart"/>
            <w:tcBorders>
              <w:top w:val="single" w:sz="4" w:space="0" w:color="auto"/>
              <w:left w:val="single" w:sz="4" w:space="0" w:color="auto"/>
              <w:bottom w:val="single" w:sz="4" w:space="0" w:color="auto"/>
              <w:right w:val="single" w:sz="4" w:space="0" w:color="auto"/>
            </w:tcBorders>
          </w:tcPr>
          <w:p w14:paraId="77D414E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МИКРО</w:t>
            </w:r>
          </w:p>
          <w:p w14:paraId="1E32AFEC"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lastRenderedPageBreak/>
              <w:t>АВТОБУС</w:t>
            </w:r>
          </w:p>
          <w:p w14:paraId="1993A7A9" w14:textId="77777777" w:rsidR="00175EFB" w:rsidRPr="00825EF4" w:rsidRDefault="00175EFB" w:rsidP="005D50F1">
            <w:pPr>
              <w:spacing w:after="0"/>
              <w:jc w:val="center"/>
              <w:rPr>
                <w:rFonts w:ascii="Times New Roman" w:hAnsi="Times New Roman" w:cs="Times New Roman"/>
                <w:sz w:val="24"/>
                <w:szCs w:val="24"/>
                <w:lang w:val="en-US"/>
              </w:rPr>
            </w:pPr>
          </w:p>
          <w:p w14:paraId="5093B757" w14:textId="77777777" w:rsidR="00175EFB" w:rsidRPr="00825EF4" w:rsidRDefault="00175EFB" w:rsidP="005D50F1">
            <w:pPr>
              <w:spacing w:after="0"/>
              <w:ind w:left="-851"/>
              <w:jc w:val="center"/>
              <w:rPr>
                <w:rFonts w:ascii="Times New Roman" w:hAnsi="Times New Roman" w:cs="Times New Roman"/>
                <w:sz w:val="24"/>
                <w:szCs w:val="24"/>
                <w:lang w:val="en-US"/>
              </w:rPr>
            </w:pPr>
          </w:p>
          <w:p w14:paraId="4DED603E" w14:textId="77777777" w:rsidR="00175EFB" w:rsidRPr="00825EF4" w:rsidRDefault="00175EFB" w:rsidP="005D50F1">
            <w:pPr>
              <w:spacing w:after="0"/>
              <w:jc w:val="center"/>
              <w:rPr>
                <w:rFonts w:ascii="Times New Roman" w:hAnsi="Times New Roman" w:cs="Times New Roman"/>
                <w:sz w:val="24"/>
                <w:szCs w:val="24"/>
                <w:lang w:val="en-US"/>
              </w:rPr>
            </w:pPr>
          </w:p>
          <w:p w14:paraId="269209FC" w14:textId="77777777" w:rsidR="00175EFB" w:rsidRPr="00825EF4" w:rsidRDefault="00175EFB" w:rsidP="005D50F1">
            <w:pPr>
              <w:spacing w:after="0"/>
              <w:jc w:val="center"/>
              <w:rPr>
                <w:rFonts w:ascii="Times New Roman" w:hAnsi="Times New Roman" w:cs="Times New Roman"/>
                <w:sz w:val="24"/>
                <w:szCs w:val="24"/>
                <w:lang w:val="en-US"/>
              </w:rPr>
            </w:pPr>
          </w:p>
          <w:p w14:paraId="4B95CBC2" w14:textId="77777777" w:rsidR="00175EFB" w:rsidRPr="00825EF4" w:rsidRDefault="00175EFB" w:rsidP="005D50F1">
            <w:pPr>
              <w:spacing w:after="0"/>
              <w:jc w:val="center"/>
              <w:rPr>
                <w:rFonts w:ascii="Times New Roman" w:hAnsi="Times New Roman" w:cs="Times New Roman"/>
                <w:sz w:val="24"/>
                <w:szCs w:val="24"/>
                <w:lang w:val="en-US"/>
              </w:rPr>
            </w:pPr>
          </w:p>
          <w:p w14:paraId="4CB6A8B1" w14:textId="77777777" w:rsidR="00175EFB" w:rsidRPr="00825EF4" w:rsidRDefault="00175EFB" w:rsidP="005D50F1">
            <w:pPr>
              <w:spacing w:after="0"/>
              <w:jc w:val="center"/>
              <w:rPr>
                <w:rFonts w:ascii="Times New Roman" w:hAnsi="Times New Roman" w:cs="Times New Roman"/>
                <w:sz w:val="24"/>
                <w:szCs w:val="24"/>
                <w:lang w:val="en-US"/>
              </w:rPr>
            </w:pPr>
          </w:p>
          <w:p w14:paraId="167278A0" w14:textId="77777777" w:rsidR="00175EFB" w:rsidRPr="00825EF4" w:rsidRDefault="00175EFB" w:rsidP="005D50F1">
            <w:pPr>
              <w:spacing w:after="0"/>
              <w:jc w:val="center"/>
              <w:rPr>
                <w:rFonts w:ascii="Times New Roman" w:hAnsi="Times New Roman" w:cs="Times New Roman"/>
                <w:sz w:val="24"/>
                <w:szCs w:val="24"/>
                <w:lang w:val="en-US"/>
              </w:rPr>
            </w:pPr>
          </w:p>
          <w:p w14:paraId="408A624C" w14:textId="77777777" w:rsidR="00175EFB" w:rsidRPr="00825EF4" w:rsidRDefault="00175EFB" w:rsidP="005D50F1">
            <w:pPr>
              <w:spacing w:after="0"/>
              <w:jc w:val="center"/>
              <w:rPr>
                <w:rFonts w:ascii="Times New Roman" w:hAnsi="Times New Roman" w:cs="Times New Roman"/>
                <w:sz w:val="24"/>
                <w:szCs w:val="24"/>
                <w:lang w:val="en-US"/>
              </w:rPr>
            </w:pPr>
          </w:p>
          <w:p w14:paraId="17E9E517"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bottom w:val="single" w:sz="4" w:space="0" w:color="auto"/>
              <w:right w:val="single" w:sz="4" w:space="0" w:color="auto"/>
            </w:tcBorders>
            <w:hideMark/>
          </w:tcPr>
          <w:p w14:paraId="030650EA"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lastRenderedPageBreak/>
              <w:t>1</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245AE545" w14:textId="77777777" w:rsidR="00175EFB" w:rsidRPr="00825EF4" w:rsidRDefault="00175EFB" w:rsidP="005D50F1">
            <w:pPr>
              <w:spacing w:after="0"/>
              <w:jc w:val="center"/>
              <w:rPr>
                <w:rFonts w:ascii="Times New Roman" w:hAnsi="Times New Roman" w:cs="Times New Roman"/>
                <w:sz w:val="24"/>
                <w:szCs w:val="24"/>
              </w:rPr>
            </w:pPr>
            <w:r w:rsidRPr="00770458">
              <w:rPr>
                <w:rFonts w:ascii="Times New Roman" w:hAnsi="Times New Roman" w:cs="Times New Roman"/>
                <w:sz w:val="24"/>
                <w:szCs w:val="24"/>
              </w:rPr>
              <w:t>«Мерседес Спринтер» (или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4E1A4DC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Класс</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автобуса</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6225ACBE"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Микроавтобус</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tcPr>
          <w:p w14:paraId="5A60E7BD"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52A71B05" w14:textId="77777777" w:rsidR="00175EFB" w:rsidRPr="00825EF4"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6FC47517"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lastRenderedPageBreak/>
              <w:t>с 9.00 до 19.00 часов</w:t>
            </w:r>
          </w:p>
        </w:tc>
      </w:tr>
      <w:tr w:rsidR="00175EFB" w:rsidRPr="00825EF4" w14:paraId="15B44B71"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774F6AA1" w14:textId="77777777" w:rsidR="00175EFB" w:rsidRPr="00825EF4" w:rsidRDefault="00175EFB" w:rsidP="005D50F1">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CBA888B" w14:textId="77777777" w:rsidR="00175EFB" w:rsidRPr="00825EF4" w:rsidRDefault="00175EFB" w:rsidP="005D50F1">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B14FF42"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4F915ABF" w14:textId="77777777" w:rsidR="00175EFB" w:rsidRPr="00825EF4" w:rsidRDefault="00175EFB" w:rsidP="005D50F1">
            <w:pPr>
              <w:spacing w:after="0"/>
              <w:jc w:val="both"/>
              <w:rPr>
                <w:rFonts w:ascii="Times New Roman" w:hAnsi="Times New Roman" w:cs="Times New Roman"/>
                <w:sz w:val="24"/>
                <w:szCs w:val="24"/>
              </w:rPr>
            </w:pPr>
            <w:proofErr w:type="spellStart"/>
            <w:r w:rsidRPr="00825EF4">
              <w:rPr>
                <w:rFonts w:ascii="Times New Roman" w:hAnsi="Times New Roman" w:cs="Times New Roman"/>
                <w:sz w:val="24"/>
                <w:szCs w:val="24"/>
                <w:lang w:val="en-US"/>
              </w:rPr>
              <w:t>Число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посадочных</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мест</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6532E13"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Pr>
                <w:rFonts w:ascii="Times New Roman" w:hAnsi="Times New Roman" w:cs="Times New Roman"/>
                <w:sz w:val="24"/>
                <w:szCs w:val="24"/>
              </w:rPr>
              <w:t>19</w:t>
            </w:r>
          </w:p>
        </w:tc>
        <w:tc>
          <w:tcPr>
            <w:tcW w:w="1730" w:type="dxa"/>
            <w:tcBorders>
              <w:top w:val="single" w:sz="4" w:space="0" w:color="auto"/>
              <w:left w:val="single" w:sz="4" w:space="0" w:color="auto"/>
              <w:bottom w:val="single" w:sz="4" w:space="0" w:color="auto"/>
              <w:right w:val="single" w:sz="4" w:space="0" w:color="auto"/>
            </w:tcBorders>
            <w:hideMark/>
          </w:tcPr>
          <w:p w14:paraId="101B5CD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04C50743" w14:textId="77777777" w:rsidR="00175EFB" w:rsidRPr="00770458" w:rsidRDefault="00175EFB" w:rsidP="005D50F1">
            <w:pPr>
              <w:spacing w:after="0"/>
              <w:jc w:val="center"/>
              <w:rPr>
                <w:sz w:val="24"/>
                <w:szCs w:val="24"/>
              </w:rPr>
            </w:pPr>
          </w:p>
        </w:tc>
      </w:tr>
      <w:tr w:rsidR="00175EFB" w:rsidRPr="00825EF4" w14:paraId="2CDA2A29"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40BEE71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6B3802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F47E6C7"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646D4A5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Количество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дверей</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4FC8E017"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2 и </w:t>
            </w:r>
            <w:proofErr w:type="spellStart"/>
            <w:r w:rsidRPr="00825EF4">
              <w:rPr>
                <w:rFonts w:ascii="Times New Roman" w:hAnsi="Times New Roman" w:cs="Times New Roman"/>
                <w:sz w:val="24"/>
                <w:szCs w:val="24"/>
                <w:lang w:val="en-US"/>
              </w:rPr>
              <w:t>более</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6849A3F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6C239A0F" w14:textId="77777777" w:rsidR="00175EFB" w:rsidRPr="00770458" w:rsidRDefault="00175EFB" w:rsidP="005D50F1">
            <w:pPr>
              <w:spacing w:after="0"/>
              <w:jc w:val="center"/>
              <w:rPr>
                <w:sz w:val="24"/>
                <w:szCs w:val="24"/>
                <w:lang w:val="en-US"/>
              </w:rPr>
            </w:pPr>
          </w:p>
        </w:tc>
      </w:tr>
      <w:tr w:rsidR="00175EFB" w:rsidRPr="00825EF4" w14:paraId="7FFDCF97"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4890325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EE856CC"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256C17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2549385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Рулевое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управление</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14:paraId="0503455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гидроусилитель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6987C503"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189DFCF4" w14:textId="77777777" w:rsidR="00175EFB" w:rsidRPr="00770458" w:rsidRDefault="00175EFB" w:rsidP="005D50F1">
            <w:pPr>
              <w:spacing w:after="0"/>
              <w:jc w:val="center"/>
              <w:rPr>
                <w:sz w:val="24"/>
                <w:szCs w:val="24"/>
                <w:lang w:val="en-US"/>
              </w:rPr>
            </w:pPr>
          </w:p>
        </w:tc>
      </w:tr>
      <w:tr w:rsidR="00175EFB" w:rsidRPr="00825EF4" w14:paraId="6488BF10"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4711C17A"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F383546"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A606AA2"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FE7CF7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Тормозная</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система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B1024B6"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Электронная</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система</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стабилизации</w:t>
            </w:r>
            <w:proofErr w:type="spellEnd"/>
            <w:r w:rsidRPr="00825EF4">
              <w:rPr>
                <w:rFonts w:ascii="Times New Roman" w:hAnsi="Times New Roman" w:cs="Times New Roman"/>
                <w:sz w:val="24"/>
                <w:szCs w:val="24"/>
                <w:lang w:val="en-US"/>
              </w:rPr>
              <w:t xml:space="preserve"> (ESP)</w:t>
            </w:r>
          </w:p>
        </w:tc>
        <w:tc>
          <w:tcPr>
            <w:tcW w:w="1730" w:type="dxa"/>
            <w:tcBorders>
              <w:top w:val="single" w:sz="4" w:space="0" w:color="auto"/>
              <w:left w:val="single" w:sz="4" w:space="0" w:color="auto"/>
              <w:bottom w:val="single" w:sz="4" w:space="0" w:color="auto"/>
              <w:right w:val="single" w:sz="4" w:space="0" w:color="auto"/>
            </w:tcBorders>
            <w:hideMark/>
          </w:tcPr>
          <w:p w14:paraId="155D3156"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33A7434" w14:textId="77777777" w:rsidR="00175EFB" w:rsidRPr="00770458" w:rsidRDefault="00175EFB" w:rsidP="005D50F1">
            <w:pPr>
              <w:spacing w:after="0"/>
              <w:jc w:val="center"/>
              <w:rPr>
                <w:sz w:val="24"/>
                <w:szCs w:val="24"/>
                <w:lang w:val="en-US"/>
              </w:rPr>
            </w:pPr>
          </w:p>
        </w:tc>
      </w:tr>
      <w:tr w:rsidR="00175EFB" w:rsidRPr="00825EF4" w14:paraId="38A1FE1C" w14:textId="77777777" w:rsidTr="005D50F1">
        <w:trPr>
          <w:trHeight w:val="39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6D16B04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A75DACE"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657D519"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296E5C3" w14:textId="77777777" w:rsidR="00175EFB" w:rsidRPr="00825EF4" w:rsidRDefault="00175EFB" w:rsidP="005D50F1">
            <w:pPr>
              <w:spacing w:after="0"/>
              <w:jc w:val="both"/>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Наличие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форточек</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51F96732"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proofErr w:type="gram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4</w:t>
            </w:r>
            <w:proofErr w:type="gramEnd"/>
          </w:p>
        </w:tc>
        <w:tc>
          <w:tcPr>
            <w:tcW w:w="1730" w:type="dxa"/>
            <w:tcBorders>
              <w:top w:val="single" w:sz="4" w:space="0" w:color="auto"/>
              <w:left w:val="single" w:sz="4" w:space="0" w:color="auto"/>
              <w:bottom w:val="single" w:sz="4" w:space="0" w:color="auto"/>
              <w:right w:val="single" w:sz="4" w:space="0" w:color="auto"/>
            </w:tcBorders>
            <w:hideMark/>
          </w:tcPr>
          <w:p w14:paraId="67F8BE9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4CB436AA" w14:textId="77777777" w:rsidR="00175EFB" w:rsidRPr="00770458" w:rsidRDefault="00175EFB" w:rsidP="005D50F1">
            <w:pPr>
              <w:spacing w:after="0"/>
              <w:jc w:val="center"/>
              <w:rPr>
                <w:sz w:val="24"/>
                <w:szCs w:val="24"/>
                <w:lang w:val="en-US"/>
              </w:rPr>
            </w:pPr>
          </w:p>
        </w:tc>
      </w:tr>
      <w:tr w:rsidR="00175EFB" w:rsidRPr="00825EF4" w14:paraId="1987CCE3" w14:textId="77777777" w:rsidTr="005D50F1">
        <w:trPr>
          <w:trHeight w:val="407"/>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399E56A8"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A6F46B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9F9CD7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F4B9A3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Остекление</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268A10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Панорамное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затемненное</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02F649FC"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D81041E" w14:textId="77777777" w:rsidR="00175EFB" w:rsidRPr="00770458" w:rsidRDefault="00175EFB" w:rsidP="005D50F1">
            <w:pPr>
              <w:spacing w:after="0"/>
              <w:jc w:val="center"/>
              <w:rPr>
                <w:sz w:val="24"/>
                <w:szCs w:val="24"/>
                <w:lang w:val="en-US"/>
              </w:rPr>
            </w:pPr>
          </w:p>
        </w:tc>
      </w:tr>
      <w:tr w:rsidR="00175EFB" w:rsidRPr="00825EF4" w14:paraId="2794DFE2" w14:textId="77777777" w:rsidTr="005D50F1">
        <w:trPr>
          <w:trHeight w:val="159"/>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9CBD21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B46B97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3458AD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DEBD23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Ремни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0AED453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4B859E9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шт</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602286A9" w14:textId="77777777" w:rsidR="00175EFB" w:rsidRPr="00770458" w:rsidRDefault="00175EFB" w:rsidP="005D50F1">
            <w:pPr>
              <w:spacing w:after="0"/>
              <w:jc w:val="center"/>
              <w:rPr>
                <w:sz w:val="24"/>
                <w:szCs w:val="24"/>
                <w:lang w:val="en-US"/>
              </w:rPr>
            </w:pPr>
          </w:p>
        </w:tc>
      </w:tr>
      <w:tr w:rsidR="00175EFB" w:rsidRPr="00825EF4" w14:paraId="4DFEECA0" w14:textId="77777777" w:rsidTr="005D50F1">
        <w:trPr>
          <w:trHeight w:val="63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155D967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261A03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64BD058"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584979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Подушка</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водителя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AB72FC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hideMark/>
          </w:tcPr>
          <w:p w14:paraId="00AFBAAF"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70998E8F" w14:textId="77777777" w:rsidR="00175EFB" w:rsidRPr="00770458" w:rsidRDefault="00175EFB" w:rsidP="005D50F1">
            <w:pPr>
              <w:spacing w:after="0"/>
              <w:jc w:val="center"/>
              <w:rPr>
                <w:sz w:val="24"/>
                <w:szCs w:val="24"/>
                <w:lang w:val="en-US"/>
              </w:rPr>
            </w:pPr>
          </w:p>
        </w:tc>
      </w:tr>
      <w:tr w:rsidR="00175EFB" w:rsidRPr="00825EF4" w14:paraId="35141C03" w14:textId="77777777" w:rsidTr="005D50F1">
        <w:trPr>
          <w:trHeight w:val="27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7C89210"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9844C7"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09385C0"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67EC92E" w14:textId="77777777" w:rsidR="00175EFB" w:rsidRPr="00825EF4" w:rsidRDefault="00175EFB" w:rsidP="005D50F1">
            <w:pPr>
              <w:spacing w:after="0"/>
              <w:jc w:val="center"/>
              <w:rPr>
                <w:rFonts w:ascii="Times New Roman" w:hAnsi="Times New Roman" w:cs="Times New Roman"/>
                <w:sz w:val="24"/>
                <w:szCs w:val="24"/>
                <w:lang w:val="en-US"/>
              </w:rPr>
            </w:pPr>
            <w:proofErr w:type="spellStart"/>
            <w:proofErr w:type="gram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14:paraId="48F8A68D" w14:textId="77777777" w:rsidR="00175EFB" w:rsidRPr="00825EF4" w:rsidRDefault="00175EFB" w:rsidP="005D50F1">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 и ASR.</w:t>
            </w:r>
          </w:p>
          <w:p w14:paraId="061A5BF3"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3C461BE5" w14:textId="77777777" w:rsidR="00175EFB" w:rsidRPr="00825EF4" w:rsidRDefault="00175EFB" w:rsidP="005D50F1">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8A8F6E2" w14:textId="77777777" w:rsidR="00175EFB" w:rsidRPr="00770458" w:rsidRDefault="00175EFB" w:rsidP="005D50F1">
            <w:pPr>
              <w:spacing w:after="0"/>
              <w:jc w:val="center"/>
              <w:rPr>
                <w:sz w:val="24"/>
                <w:szCs w:val="24"/>
              </w:rPr>
            </w:pPr>
          </w:p>
        </w:tc>
      </w:tr>
      <w:tr w:rsidR="00175EFB" w:rsidRPr="00825EF4" w14:paraId="35A40882"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F8365B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EE3353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D7E51B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212545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топливного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бака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43A6C8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100</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1062C95F"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38D3EFD1" w14:textId="77777777" w:rsidR="00175EFB" w:rsidRPr="00770458" w:rsidRDefault="00175EFB" w:rsidP="005D50F1">
            <w:pPr>
              <w:spacing w:after="0"/>
              <w:jc w:val="center"/>
              <w:rPr>
                <w:sz w:val="24"/>
                <w:szCs w:val="24"/>
                <w:lang w:val="en-US"/>
              </w:rPr>
            </w:pPr>
          </w:p>
        </w:tc>
      </w:tr>
      <w:tr w:rsidR="00175EFB" w:rsidRPr="00825EF4" w14:paraId="057B29B0"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70E7260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EAC0E8C"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9B70FDD"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EE866A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Тип</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4B6040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Бензиновый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или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дизельный</w:t>
            </w:r>
            <w:proofErr w:type="spellEnd"/>
          </w:p>
        </w:tc>
        <w:tc>
          <w:tcPr>
            <w:tcW w:w="1730" w:type="dxa"/>
            <w:tcBorders>
              <w:top w:val="single" w:sz="4" w:space="0" w:color="auto"/>
              <w:left w:val="single" w:sz="4" w:space="0" w:color="auto"/>
              <w:bottom w:val="single" w:sz="4" w:space="0" w:color="auto"/>
              <w:right w:val="single" w:sz="4" w:space="0" w:color="auto"/>
            </w:tcBorders>
          </w:tcPr>
          <w:p w14:paraId="25C67790"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9E5870F" w14:textId="77777777" w:rsidR="00175EFB" w:rsidRPr="00770458" w:rsidRDefault="00175EFB" w:rsidP="005D50F1">
            <w:pPr>
              <w:spacing w:after="0"/>
              <w:jc w:val="center"/>
              <w:rPr>
                <w:sz w:val="24"/>
                <w:szCs w:val="24"/>
                <w:lang w:val="en-US"/>
              </w:rPr>
            </w:pPr>
          </w:p>
        </w:tc>
      </w:tr>
      <w:tr w:rsidR="00175EFB" w:rsidRPr="00825EF4" w14:paraId="3841F89C"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60FAF33E"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652751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4634FA4"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0F347A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Рабочий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3011B6DA"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От</w:t>
            </w:r>
            <w:proofErr w:type="spellEnd"/>
            <w:r w:rsidRPr="00825EF4">
              <w:rPr>
                <w:rFonts w:ascii="Times New Roman" w:hAnsi="Times New Roman" w:cs="Times New Roman"/>
                <w:sz w:val="24"/>
                <w:szCs w:val="24"/>
              </w:rPr>
              <w:t xml:space="preserve"> 2000</w:t>
            </w:r>
          </w:p>
        </w:tc>
        <w:tc>
          <w:tcPr>
            <w:tcW w:w="1730" w:type="dxa"/>
            <w:tcBorders>
              <w:top w:val="single" w:sz="4" w:space="0" w:color="auto"/>
              <w:left w:val="single" w:sz="4" w:space="0" w:color="auto"/>
              <w:bottom w:val="single" w:sz="4" w:space="0" w:color="auto"/>
              <w:right w:val="single" w:sz="4" w:space="0" w:color="auto"/>
            </w:tcBorders>
            <w:hideMark/>
          </w:tcPr>
          <w:p w14:paraId="32A09E77"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56EC09D4" w14:textId="77777777" w:rsidR="00175EFB" w:rsidRPr="00770458" w:rsidRDefault="00175EFB" w:rsidP="005D50F1">
            <w:pPr>
              <w:spacing w:after="0"/>
              <w:jc w:val="center"/>
              <w:rPr>
                <w:sz w:val="24"/>
                <w:szCs w:val="24"/>
                <w:lang w:val="en-US"/>
              </w:rPr>
            </w:pPr>
          </w:p>
        </w:tc>
      </w:tr>
      <w:tr w:rsidR="00175EFB" w:rsidRPr="00825EF4" w14:paraId="00637F28" w14:textId="77777777" w:rsidTr="005D50F1">
        <w:trPr>
          <w:trHeight w:val="456"/>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5EB5668"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05EB689"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C8D8F0C"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DB57AB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Мощность</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6311FD6"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менее</w:t>
            </w:r>
            <w:proofErr w:type="spellEnd"/>
            <w:r w:rsidRPr="00825EF4">
              <w:rPr>
                <w:rFonts w:ascii="Times New Roman" w:hAnsi="Times New Roman" w:cs="Times New Roman"/>
                <w:sz w:val="24"/>
                <w:szCs w:val="24"/>
                <w:lang w:val="en-US"/>
              </w:rPr>
              <w:t xml:space="preserve"> </w:t>
            </w:r>
            <w:r w:rsidRPr="00825EF4">
              <w:rPr>
                <w:rFonts w:ascii="Times New Roman" w:hAnsi="Times New Roman" w:cs="Times New Roman"/>
                <w:sz w:val="24"/>
                <w:szCs w:val="24"/>
              </w:rPr>
              <w:t>100</w:t>
            </w:r>
          </w:p>
        </w:tc>
        <w:tc>
          <w:tcPr>
            <w:tcW w:w="1730" w:type="dxa"/>
            <w:tcBorders>
              <w:top w:val="single" w:sz="4" w:space="0" w:color="auto"/>
              <w:left w:val="single" w:sz="4" w:space="0" w:color="auto"/>
              <w:bottom w:val="single" w:sz="4" w:space="0" w:color="auto"/>
              <w:right w:val="single" w:sz="4" w:space="0" w:color="auto"/>
            </w:tcBorders>
            <w:hideMark/>
          </w:tcPr>
          <w:p w14:paraId="459F236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л.с</w:t>
            </w:r>
            <w:proofErr w:type="spellEnd"/>
            <w:r w:rsidRPr="00825EF4">
              <w:rPr>
                <w:rFonts w:ascii="Times New Roman" w:hAnsi="Times New Roman" w:cs="Times New Roman"/>
                <w:sz w:val="24"/>
                <w:szCs w:val="24"/>
                <w:lang w:val="en-US"/>
              </w:rPr>
              <w:t>.</w:t>
            </w:r>
          </w:p>
        </w:tc>
        <w:tc>
          <w:tcPr>
            <w:tcW w:w="1388" w:type="dxa"/>
            <w:vMerge/>
            <w:tcBorders>
              <w:left w:val="single" w:sz="4" w:space="0" w:color="auto"/>
              <w:right w:val="single" w:sz="4" w:space="0" w:color="auto"/>
            </w:tcBorders>
          </w:tcPr>
          <w:p w14:paraId="051E8F13" w14:textId="77777777" w:rsidR="00175EFB" w:rsidRPr="00770458" w:rsidRDefault="00175EFB" w:rsidP="005D50F1">
            <w:pPr>
              <w:spacing w:after="0"/>
              <w:jc w:val="center"/>
              <w:rPr>
                <w:sz w:val="24"/>
                <w:szCs w:val="24"/>
                <w:lang w:val="en-US"/>
              </w:rPr>
            </w:pPr>
          </w:p>
        </w:tc>
      </w:tr>
      <w:tr w:rsidR="00175EFB" w:rsidRPr="00825EF4" w14:paraId="00BF66C1"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0411DE4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C89EF5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2B09E4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CB42B0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Соответствие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экологическим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нормам</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6E2CE2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ниже</w:t>
            </w:r>
            <w:proofErr w:type="spellEnd"/>
            <w:r w:rsidRPr="00825EF4">
              <w:rPr>
                <w:rFonts w:ascii="Times New Roman" w:hAnsi="Times New Roman" w:cs="Times New Roman"/>
                <w:sz w:val="24"/>
                <w:szCs w:val="24"/>
                <w:lang w:val="en-US"/>
              </w:rPr>
              <w:t xml:space="preserve"> Euro-4</w:t>
            </w:r>
          </w:p>
        </w:tc>
        <w:tc>
          <w:tcPr>
            <w:tcW w:w="1730" w:type="dxa"/>
            <w:tcBorders>
              <w:top w:val="single" w:sz="4" w:space="0" w:color="auto"/>
              <w:left w:val="single" w:sz="4" w:space="0" w:color="auto"/>
              <w:bottom w:val="single" w:sz="4" w:space="0" w:color="auto"/>
              <w:right w:val="single" w:sz="4" w:space="0" w:color="auto"/>
            </w:tcBorders>
          </w:tcPr>
          <w:p w14:paraId="060CAE7B"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F8E4A26" w14:textId="77777777" w:rsidR="00175EFB" w:rsidRPr="00770458" w:rsidRDefault="00175EFB" w:rsidP="005D50F1">
            <w:pPr>
              <w:spacing w:after="0"/>
              <w:jc w:val="center"/>
              <w:rPr>
                <w:sz w:val="24"/>
                <w:szCs w:val="24"/>
                <w:lang w:val="en-US"/>
              </w:rPr>
            </w:pPr>
          </w:p>
        </w:tc>
      </w:tr>
      <w:tr w:rsidR="00175EFB" w:rsidRPr="00825EF4" w14:paraId="6C80E5C9" w14:textId="77777777" w:rsidTr="005D50F1">
        <w:trPr>
          <w:trHeight w:val="9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9D5B08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5E1667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32580A2"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right w:val="single" w:sz="4" w:space="0" w:color="auto"/>
            </w:tcBorders>
            <w:hideMark/>
          </w:tcPr>
          <w:p w14:paraId="60C49BA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Привод</w:t>
            </w:r>
            <w:proofErr w:type="spellEnd"/>
          </w:p>
        </w:tc>
        <w:tc>
          <w:tcPr>
            <w:tcW w:w="1985" w:type="dxa"/>
            <w:tcBorders>
              <w:top w:val="single" w:sz="4" w:space="0" w:color="auto"/>
              <w:left w:val="single" w:sz="4" w:space="0" w:color="auto"/>
              <w:right w:val="single" w:sz="4" w:space="0" w:color="auto"/>
            </w:tcBorders>
            <w:hideMark/>
          </w:tcPr>
          <w:p w14:paraId="7194E0A2"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777AAE2B"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Макс значение – полный</w:t>
            </w:r>
          </w:p>
        </w:tc>
        <w:tc>
          <w:tcPr>
            <w:tcW w:w="1730" w:type="dxa"/>
            <w:tcBorders>
              <w:top w:val="single" w:sz="4" w:space="0" w:color="auto"/>
              <w:left w:val="single" w:sz="4" w:space="0" w:color="auto"/>
              <w:right w:val="single" w:sz="4" w:space="0" w:color="auto"/>
            </w:tcBorders>
          </w:tcPr>
          <w:p w14:paraId="3878A99F" w14:textId="77777777" w:rsidR="00175EFB" w:rsidRPr="00825EF4" w:rsidRDefault="00175EFB" w:rsidP="005D50F1">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0810184D" w14:textId="77777777" w:rsidR="00175EFB" w:rsidRPr="00770458" w:rsidRDefault="00175EFB" w:rsidP="005D50F1">
            <w:pPr>
              <w:spacing w:after="0"/>
              <w:jc w:val="center"/>
              <w:rPr>
                <w:sz w:val="24"/>
                <w:szCs w:val="24"/>
              </w:rPr>
            </w:pPr>
          </w:p>
        </w:tc>
      </w:tr>
      <w:tr w:rsidR="00175EFB" w:rsidRPr="00825EF4" w14:paraId="6AE79D47"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27FC497B" w14:textId="77777777" w:rsidR="00175EFB" w:rsidRPr="00825EF4" w:rsidRDefault="00175EFB" w:rsidP="005D50F1">
            <w:pPr>
              <w:spacing w:after="0"/>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49BB819" w14:textId="77777777" w:rsidR="00175EFB" w:rsidRPr="00825EF4" w:rsidRDefault="00175EFB" w:rsidP="005D50F1">
            <w:pPr>
              <w:spacing w:after="0"/>
              <w:rPr>
                <w:rFonts w:ascii="Times New Roman" w:hAnsi="Times New Roman" w:cs="Times New Roman"/>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4F24457"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4D348C5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кондиционирования</w:t>
            </w:r>
            <w:proofErr w:type="spellEnd"/>
          </w:p>
        </w:tc>
        <w:tc>
          <w:tcPr>
            <w:tcW w:w="1985" w:type="dxa"/>
            <w:tcBorders>
              <w:top w:val="single" w:sz="4" w:space="0" w:color="auto"/>
              <w:left w:val="single" w:sz="4" w:space="0" w:color="auto"/>
              <w:bottom w:val="single" w:sz="4" w:space="0" w:color="auto"/>
              <w:right w:val="single" w:sz="4" w:space="0" w:color="auto"/>
            </w:tcBorders>
          </w:tcPr>
          <w:p w14:paraId="73F9553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p w14:paraId="3F476790"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315CE2E5"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3792E07" w14:textId="77777777" w:rsidR="00175EFB" w:rsidRPr="00770458" w:rsidRDefault="00175EFB" w:rsidP="005D50F1">
            <w:pPr>
              <w:spacing w:after="0"/>
              <w:jc w:val="center"/>
              <w:rPr>
                <w:sz w:val="24"/>
                <w:szCs w:val="24"/>
                <w:lang w:val="en-US"/>
              </w:rPr>
            </w:pPr>
          </w:p>
        </w:tc>
      </w:tr>
      <w:tr w:rsidR="00175EFB" w:rsidRPr="00825EF4" w14:paraId="2AAE1073"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289ABB8"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68DA6A9"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33F5BB1"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0AD54E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Обогрев</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зеркал</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49F770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74A5B56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142D58A3" w14:textId="77777777" w:rsidR="00175EFB" w:rsidRPr="00770458" w:rsidRDefault="00175EFB" w:rsidP="005D50F1">
            <w:pPr>
              <w:spacing w:after="0"/>
              <w:jc w:val="center"/>
              <w:rPr>
                <w:sz w:val="24"/>
                <w:szCs w:val="24"/>
                <w:lang w:val="en-US"/>
              </w:rPr>
            </w:pPr>
          </w:p>
        </w:tc>
      </w:tr>
      <w:tr w:rsidR="00175EFB" w:rsidRPr="00825EF4" w14:paraId="7F6228E2" w14:textId="77777777" w:rsidTr="005D50F1">
        <w:trPr>
          <w:trHeight w:val="243"/>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2B9DE3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F8E1CD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9F688D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1EC037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Год</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выпуска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464E770D" w14:textId="77777777" w:rsidR="00175EFB" w:rsidRPr="00825EF4"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не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ранее</w:t>
            </w:r>
            <w:proofErr w:type="spellEnd"/>
            <w:r w:rsidRPr="00825EF4">
              <w:rPr>
                <w:rFonts w:ascii="Times New Roman" w:hAnsi="Times New Roman" w:cs="Times New Roman"/>
                <w:sz w:val="24"/>
                <w:szCs w:val="24"/>
                <w:lang w:val="en-US"/>
              </w:rPr>
              <w:t xml:space="preserve">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4B3A00BE"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B3B5CC2" w14:textId="77777777" w:rsidR="00175EFB" w:rsidRPr="00770458" w:rsidRDefault="00175EFB" w:rsidP="005D50F1">
            <w:pPr>
              <w:spacing w:after="0"/>
              <w:jc w:val="center"/>
              <w:rPr>
                <w:sz w:val="24"/>
                <w:szCs w:val="24"/>
                <w:lang w:val="en-US"/>
              </w:rPr>
            </w:pPr>
          </w:p>
        </w:tc>
      </w:tr>
      <w:tr w:rsidR="00175EFB" w:rsidRPr="00825EF4" w14:paraId="0E587468" w14:textId="77777777" w:rsidTr="005D50F1">
        <w:trPr>
          <w:trHeight w:val="146"/>
        </w:trPr>
        <w:tc>
          <w:tcPr>
            <w:tcW w:w="3539" w:type="dxa"/>
            <w:vMerge w:val="restart"/>
            <w:tcBorders>
              <w:top w:val="single" w:sz="4" w:space="0" w:color="auto"/>
              <w:left w:val="single" w:sz="4" w:space="0" w:color="auto"/>
              <w:bottom w:val="single" w:sz="4" w:space="0" w:color="auto"/>
              <w:right w:val="single" w:sz="4" w:space="0" w:color="auto"/>
            </w:tcBorders>
          </w:tcPr>
          <w:p w14:paraId="73C75EF5"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292DCC2"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72BCCC8"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65BC10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Аптечка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9087E50"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25E27DF5"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D06F0FF" w14:textId="77777777" w:rsidR="00175EFB" w:rsidRPr="00770458" w:rsidRDefault="00175EFB" w:rsidP="005D50F1">
            <w:pPr>
              <w:spacing w:after="0"/>
              <w:jc w:val="center"/>
              <w:rPr>
                <w:sz w:val="24"/>
                <w:szCs w:val="24"/>
                <w:lang w:val="en-US"/>
              </w:rPr>
            </w:pPr>
          </w:p>
        </w:tc>
      </w:tr>
      <w:tr w:rsidR="00175EFB" w:rsidRPr="00825EF4" w14:paraId="1EA2D8DD" w14:textId="77777777" w:rsidTr="005D50F1">
        <w:trPr>
          <w:trHeight w:val="34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276605E"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25BE4E5"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A68EAA6"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5FECAC2"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1AB52FE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33FB3F9B"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8C3E7DD" w14:textId="77777777" w:rsidR="00175EFB" w:rsidRPr="00770458" w:rsidRDefault="00175EFB" w:rsidP="005D50F1">
            <w:pPr>
              <w:spacing w:after="0"/>
              <w:jc w:val="center"/>
              <w:rPr>
                <w:sz w:val="24"/>
                <w:szCs w:val="24"/>
              </w:rPr>
            </w:pPr>
          </w:p>
        </w:tc>
      </w:tr>
      <w:tr w:rsidR="00175EFB" w:rsidRPr="00825EF4" w14:paraId="6E87A13F"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6866460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698D5F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055BF7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49E5A4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Огнетушитель</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19F9EB7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23CA613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6002491" w14:textId="77777777" w:rsidR="00175EFB" w:rsidRPr="00770458" w:rsidRDefault="00175EFB" w:rsidP="005D50F1">
            <w:pPr>
              <w:spacing w:after="0"/>
              <w:jc w:val="center"/>
              <w:rPr>
                <w:sz w:val="24"/>
                <w:szCs w:val="24"/>
                <w:lang w:val="en-US"/>
              </w:rPr>
            </w:pPr>
          </w:p>
        </w:tc>
      </w:tr>
      <w:tr w:rsidR="00175EFB" w:rsidRPr="00825EF4" w14:paraId="3953AD14"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6441CE2B"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B8F3132"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F5F2261"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FB6CD9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Знак</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аварийной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остановки</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72F8DD7C"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5055C58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58779AE" w14:textId="77777777" w:rsidR="00175EFB" w:rsidRPr="00770458" w:rsidRDefault="00175EFB" w:rsidP="005D50F1">
            <w:pPr>
              <w:spacing w:after="0"/>
              <w:jc w:val="center"/>
              <w:rPr>
                <w:sz w:val="24"/>
                <w:szCs w:val="24"/>
                <w:lang w:val="en-US"/>
              </w:rPr>
            </w:pPr>
          </w:p>
        </w:tc>
      </w:tr>
      <w:tr w:rsidR="00175EFB" w:rsidRPr="00825EF4" w14:paraId="237D438A"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5A2399D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val="restart"/>
            <w:tcBorders>
              <w:top w:val="nil"/>
              <w:left w:val="single" w:sz="4" w:space="0" w:color="auto"/>
              <w:bottom w:val="single" w:sz="4" w:space="0" w:color="auto"/>
              <w:right w:val="single" w:sz="4" w:space="0" w:color="auto"/>
            </w:tcBorders>
          </w:tcPr>
          <w:p w14:paraId="22D13162" w14:textId="77777777" w:rsidR="00175EFB" w:rsidRPr="00825EF4" w:rsidRDefault="00175EFB" w:rsidP="005D50F1">
            <w:pPr>
              <w:spacing w:after="0"/>
              <w:jc w:val="center"/>
              <w:rPr>
                <w:rFonts w:ascii="Times New Roman" w:hAnsi="Times New Roman" w:cs="Times New Roman"/>
                <w:sz w:val="24"/>
                <w:szCs w:val="24"/>
                <w:lang w:val="en-US"/>
              </w:rPr>
            </w:pPr>
          </w:p>
        </w:tc>
        <w:tc>
          <w:tcPr>
            <w:tcW w:w="1702" w:type="dxa"/>
            <w:vMerge w:val="restart"/>
            <w:tcBorders>
              <w:top w:val="nil"/>
              <w:left w:val="single" w:sz="4" w:space="0" w:color="auto"/>
              <w:bottom w:val="single" w:sz="4" w:space="0" w:color="auto"/>
              <w:right w:val="single" w:sz="4" w:space="0" w:color="auto"/>
            </w:tcBorders>
          </w:tcPr>
          <w:p w14:paraId="4E604E7F" w14:textId="77777777" w:rsidR="00175EFB" w:rsidRPr="00825EF4" w:rsidRDefault="00175EFB" w:rsidP="005D50F1">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FB04C6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Автомобильный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навигатор</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971003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4F20FE50"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FC92AD7" w14:textId="77777777" w:rsidR="00175EFB" w:rsidRPr="00770458" w:rsidRDefault="00175EFB" w:rsidP="005D50F1">
            <w:pPr>
              <w:spacing w:after="0"/>
              <w:jc w:val="center"/>
              <w:rPr>
                <w:sz w:val="24"/>
                <w:szCs w:val="24"/>
                <w:lang w:val="en-US"/>
              </w:rPr>
            </w:pPr>
          </w:p>
        </w:tc>
      </w:tr>
      <w:tr w:rsidR="00175EFB" w:rsidRPr="00825EF4" w14:paraId="27CCA232"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1794B8E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3F8689D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276252EC"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213F77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Система</w:t>
            </w:r>
            <w:proofErr w:type="spellEnd"/>
            <w:r w:rsidRPr="00825EF4">
              <w:rPr>
                <w:rFonts w:ascii="Times New Roman" w:hAnsi="Times New Roman" w:cs="Times New Roman"/>
                <w:sz w:val="24"/>
                <w:szCs w:val="24"/>
                <w:lang w:val="en-US"/>
              </w:rPr>
              <w:t xml:space="preserve"> ГЛОНАСС</w:t>
            </w:r>
          </w:p>
        </w:tc>
        <w:tc>
          <w:tcPr>
            <w:tcW w:w="1985" w:type="dxa"/>
            <w:tcBorders>
              <w:top w:val="single" w:sz="4" w:space="0" w:color="auto"/>
              <w:left w:val="single" w:sz="4" w:space="0" w:color="auto"/>
              <w:bottom w:val="single" w:sz="4" w:space="0" w:color="auto"/>
              <w:right w:val="single" w:sz="4" w:space="0" w:color="auto"/>
            </w:tcBorders>
            <w:hideMark/>
          </w:tcPr>
          <w:p w14:paraId="5309278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213E790F"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4B6E719" w14:textId="77777777" w:rsidR="00175EFB" w:rsidRPr="00770458" w:rsidRDefault="00175EFB" w:rsidP="005D50F1">
            <w:pPr>
              <w:spacing w:after="0"/>
              <w:jc w:val="center"/>
              <w:rPr>
                <w:sz w:val="24"/>
                <w:szCs w:val="24"/>
                <w:lang w:val="en-US"/>
              </w:rPr>
            </w:pPr>
          </w:p>
        </w:tc>
      </w:tr>
      <w:tr w:rsidR="00175EFB" w:rsidRPr="00825EF4" w14:paraId="32C21ECC" w14:textId="77777777" w:rsidTr="005D50F1">
        <w:tc>
          <w:tcPr>
            <w:tcW w:w="3539" w:type="dxa"/>
            <w:vMerge/>
            <w:tcBorders>
              <w:top w:val="single" w:sz="4" w:space="0" w:color="auto"/>
              <w:left w:val="single" w:sz="4" w:space="0" w:color="auto"/>
              <w:bottom w:val="single" w:sz="4" w:space="0" w:color="auto"/>
              <w:right w:val="single" w:sz="4" w:space="0" w:color="auto"/>
            </w:tcBorders>
            <w:vAlign w:val="center"/>
            <w:hideMark/>
          </w:tcPr>
          <w:p w14:paraId="7077123B"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top w:val="nil"/>
              <w:left w:val="single" w:sz="4" w:space="0" w:color="auto"/>
              <w:bottom w:val="single" w:sz="4" w:space="0" w:color="auto"/>
              <w:right w:val="single" w:sz="4" w:space="0" w:color="auto"/>
            </w:tcBorders>
            <w:vAlign w:val="center"/>
            <w:hideMark/>
          </w:tcPr>
          <w:p w14:paraId="230358D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top w:val="nil"/>
              <w:left w:val="single" w:sz="4" w:space="0" w:color="auto"/>
              <w:bottom w:val="single" w:sz="4" w:space="0" w:color="auto"/>
              <w:right w:val="single" w:sz="4" w:space="0" w:color="auto"/>
            </w:tcBorders>
            <w:vAlign w:val="center"/>
            <w:hideMark/>
          </w:tcPr>
          <w:p w14:paraId="52752B2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405E76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Тахограф</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218AA7D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есть</w:t>
            </w:r>
            <w:proofErr w:type="spellEnd"/>
          </w:p>
        </w:tc>
        <w:tc>
          <w:tcPr>
            <w:tcW w:w="1730" w:type="dxa"/>
            <w:tcBorders>
              <w:top w:val="single" w:sz="4" w:space="0" w:color="auto"/>
              <w:left w:val="single" w:sz="4" w:space="0" w:color="auto"/>
              <w:bottom w:val="single" w:sz="4" w:space="0" w:color="auto"/>
              <w:right w:val="single" w:sz="4" w:space="0" w:color="auto"/>
            </w:tcBorders>
          </w:tcPr>
          <w:p w14:paraId="5F55CC14"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9830775" w14:textId="77777777" w:rsidR="00175EFB" w:rsidRPr="00770458" w:rsidRDefault="00175EFB" w:rsidP="005D50F1">
            <w:pPr>
              <w:spacing w:after="0"/>
              <w:jc w:val="center"/>
              <w:rPr>
                <w:sz w:val="24"/>
                <w:szCs w:val="24"/>
                <w:lang w:val="en-US"/>
              </w:rPr>
            </w:pPr>
          </w:p>
        </w:tc>
      </w:tr>
      <w:tr w:rsidR="00175EFB" w:rsidRPr="00825EF4" w14:paraId="287EC894" w14:textId="77777777" w:rsidTr="005D50F1">
        <w:trPr>
          <w:trHeight w:val="71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C24455C" w14:textId="77777777" w:rsidR="00175EFB" w:rsidRPr="00825EF4" w:rsidRDefault="00175EFB" w:rsidP="005D50F1">
            <w:pPr>
              <w:rPr>
                <w:rFonts w:ascii="Times New Roman" w:hAnsi="Times New Roman" w:cs="Times New Roman"/>
                <w:sz w:val="24"/>
                <w:szCs w:val="24"/>
                <w:lang w:val="en-US"/>
              </w:rPr>
            </w:pPr>
          </w:p>
        </w:tc>
        <w:tc>
          <w:tcPr>
            <w:tcW w:w="850" w:type="dxa"/>
            <w:vMerge/>
            <w:tcBorders>
              <w:top w:val="nil"/>
              <w:left w:val="single" w:sz="4" w:space="0" w:color="auto"/>
              <w:bottom w:val="nil"/>
              <w:right w:val="single" w:sz="4" w:space="0" w:color="auto"/>
            </w:tcBorders>
            <w:vAlign w:val="center"/>
            <w:hideMark/>
          </w:tcPr>
          <w:p w14:paraId="7685BEAC" w14:textId="77777777" w:rsidR="00175EFB" w:rsidRPr="00825EF4" w:rsidRDefault="00175EFB" w:rsidP="005D50F1">
            <w:pPr>
              <w:rPr>
                <w:rFonts w:ascii="Times New Roman" w:hAnsi="Times New Roman" w:cs="Times New Roman"/>
                <w:sz w:val="24"/>
                <w:szCs w:val="24"/>
                <w:lang w:val="en-US"/>
              </w:rPr>
            </w:pPr>
          </w:p>
        </w:tc>
        <w:tc>
          <w:tcPr>
            <w:tcW w:w="1702" w:type="dxa"/>
            <w:vMerge/>
            <w:tcBorders>
              <w:top w:val="nil"/>
              <w:left w:val="single" w:sz="4" w:space="0" w:color="auto"/>
              <w:bottom w:val="nil"/>
              <w:right w:val="single" w:sz="4" w:space="0" w:color="auto"/>
            </w:tcBorders>
            <w:vAlign w:val="center"/>
            <w:hideMark/>
          </w:tcPr>
          <w:p w14:paraId="03F0CE0A" w14:textId="77777777" w:rsidR="00175EFB" w:rsidRPr="00825EF4" w:rsidRDefault="00175EFB" w:rsidP="005D50F1">
            <w:pPr>
              <w:rPr>
                <w:rFonts w:ascii="Times New Roman" w:hAnsi="Times New Roman" w:cs="Times New Roman"/>
                <w:sz w:val="24"/>
                <w:szCs w:val="24"/>
                <w:lang w:val="en-US"/>
              </w:rPr>
            </w:pPr>
          </w:p>
        </w:tc>
        <w:tc>
          <w:tcPr>
            <w:tcW w:w="6804" w:type="dxa"/>
            <w:gridSpan w:val="3"/>
            <w:tcBorders>
              <w:top w:val="single" w:sz="4" w:space="0" w:color="auto"/>
              <w:left w:val="single" w:sz="4" w:space="0" w:color="auto"/>
              <w:bottom w:val="single" w:sz="4" w:space="0" w:color="auto"/>
              <w:right w:val="single" w:sz="4" w:space="0" w:color="auto"/>
            </w:tcBorders>
          </w:tcPr>
          <w:p w14:paraId="481D0B5B" w14:textId="77777777" w:rsidR="00175EFB" w:rsidRPr="00825EF4" w:rsidRDefault="00175EFB" w:rsidP="005D50F1">
            <w:pPr>
              <w:jc w:val="center"/>
              <w:rPr>
                <w:rFonts w:ascii="Times New Roman" w:hAnsi="Times New Roman" w:cs="Times New Roman"/>
                <w:sz w:val="24"/>
                <w:szCs w:val="24"/>
                <w:vertAlign w:val="superscript"/>
                <w:lang w:val="en-US"/>
              </w:rPr>
            </w:pPr>
          </w:p>
        </w:tc>
        <w:tc>
          <w:tcPr>
            <w:tcW w:w="1388" w:type="dxa"/>
            <w:vMerge/>
            <w:tcBorders>
              <w:left w:val="single" w:sz="4" w:space="0" w:color="auto"/>
              <w:right w:val="single" w:sz="4" w:space="0" w:color="auto"/>
            </w:tcBorders>
          </w:tcPr>
          <w:p w14:paraId="1D4984F7" w14:textId="77777777" w:rsidR="00175EFB" w:rsidRPr="00770458" w:rsidRDefault="00175EFB" w:rsidP="005D50F1">
            <w:pPr>
              <w:jc w:val="center"/>
              <w:rPr>
                <w:sz w:val="24"/>
                <w:szCs w:val="24"/>
                <w:lang w:val="en-US"/>
              </w:rPr>
            </w:pPr>
          </w:p>
        </w:tc>
      </w:tr>
      <w:tr w:rsidR="00175EFB" w:rsidRPr="00825EF4" w14:paraId="4AAA5D9C" w14:textId="77777777" w:rsidTr="005D50F1">
        <w:trPr>
          <w:trHeight w:val="559"/>
        </w:trPr>
        <w:tc>
          <w:tcPr>
            <w:tcW w:w="3539" w:type="dxa"/>
            <w:tcBorders>
              <w:top w:val="single" w:sz="4" w:space="0" w:color="auto"/>
              <w:left w:val="single" w:sz="4" w:space="0" w:color="auto"/>
              <w:bottom w:val="single" w:sz="4" w:space="0" w:color="auto"/>
              <w:right w:val="single" w:sz="4" w:space="0" w:color="auto"/>
            </w:tcBorders>
            <w:hideMark/>
          </w:tcPr>
          <w:p w14:paraId="22E1AF3B"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470C3FA1"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3BF1CB1F"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460A309D"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0FF7D466" w14:textId="15BA373E" w:rsidR="00175EFB" w:rsidRPr="00825EF4" w:rsidRDefault="006A1936" w:rsidP="005D50F1">
            <w:pPr>
              <w:spacing w:after="0"/>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319C0CF8" w14:textId="77777777" w:rsidR="00175EFB" w:rsidRPr="00825EF4" w:rsidRDefault="00175EFB" w:rsidP="005D50F1">
            <w:pPr>
              <w:spacing w:after="0"/>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770458" w14:paraId="3E2C51A3"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04D60982" w14:textId="77777777" w:rsidR="00175EFB" w:rsidRPr="009D5735"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Г</w:t>
            </w:r>
            <w:r w:rsidRPr="009D5735">
              <w:rPr>
                <w:rFonts w:ascii="Times New Roman" w:hAnsi="Times New Roman" w:cs="Times New Roman"/>
                <w:sz w:val="24"/>
                <w:szCs w:val="24"/>
              </w:rPr>
              <w:t>рузовой автомобиль грузоподъемностью не более 5 тонн</w:t>
            </w:r>
          </w:p>
        </w:tc>
        <w:tc>
          <w:tcPr>
            <w:tcW w:w="850" w:type="dxa"/>
            <w:tcBorders>
              <w:top w:val="single" w:sz="4" w:space="0" w:color="auto"/>
              <w:left w:val="single" w:sz="4" w:space="0" w:color="auto"/>
              <w:bottom w:val="single" w:sz="4" w:space="0" w:color="auto"/>
              <w:right w:val="single" w:sz="4" w:space="0" w:color="auto"/>
            </w:tcBorders>
          </w:tcPr>
          <w:p w14:paraId="22377FEB" w14:textId="77777777" w:rsidR="00175EFB" w:rsidRPr="00825EF4"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702" w:type="dxa"/>
            <w:tcBorders>
              <w:top w:val="single" w:sz="4" w:space="0" w:color="auto"/>
              <w:left w:val="single" w:sz="4" w:space="0" w:color="auto"/>
              <w:bottom w:val="single" w:sz="4" w:space="0" w:color="auto"/>
              <w:right w:val="single" w:sz="4" w:space="0" w:color="auto"/>
            </w:tcBorders>
          </w:tcPr>
          <w:p w14:paraId="46331CFB" w14:textId="77777777" w:rsidR="00175EFB" w:rsidRPr="00825EF4"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 xml:space="preserve">Валдай </w:t>
            </w:r>
            <w:proofErr w:type="spellStart"/>
            <w:r>
              <w:rPr>
                <w:rFonts w:ascii="Times New Roman" w:hAnsi="Times New Roman" w:cs="Times New Roman"/>
                <w:sz w:val="24"/>
                <w:szCs w:val="24"/>
              </w:rPr>
              <w:t>Некст</w:t>
            </w:r>
            <w:proofErr w:type="spellEnd"/>
          </w:p>
        </w:tc>
        <w:tc>
          <w:tcPr>
            <w:tcW w:w="3089" w:type="dxa"/>
            <w:tcBorders>
              <w:top w:val="single" w:sz="4" w:space="0" w:color="auto"/>
              <w:left w:val="single" w:sz="4" w:space="0" w:color="auto"/>
              <w:bottom w:val="single" w:sz="4" w:space="0" w:color="auto"/>
              <w:right w:val="single" w:sz="4" w:space="0" w:color="auto"/>
            </w:tcBorders>
            <w:vAlign w:val="center"/>
          </w:tcPr>
          <w:p w14:paraId="31EBB562" w14:textId="77777777" w:rsidR="00175EFB" w:rsidRPr="009D5735" w:rsidRDefault="00175EFB" w:rsidP="005D50F1">
            <w:pPr>
              <w:spacing w:after="0"/>
              <w:jc w:val="center"/>
              <w:rPr>
                <w:rFonts w:ascii="Times New Roman" w:hAnsi="Times New Roman" w:cs="Times New Roman"/>
                <w:sz w:val="24"/>
                <w:szCs w:val="24"/>
              </w:rPr>
            </w:pPr>
            <w:proofErr w:type="spellStart"/>
            <w:r w:rsidRPr="00825EF4">
              <w:rPr>
                <w:rFonts w:ascii="Times New Roman" w:hAnsi="Times New Roman" w:cs="Times New Roman"/>
                <w:sz w:val="24"/>
                <w:szCs w:val="24"/>
                <w:lang w:val="en-US"/>
              </w:rPr>
              <w:t>Класс</w:t>
            </w:r>
            <w:proofErr w:type="spellEnd"/>
            <w:r w:rsidRPr="00825EF4">
              <w:rPr>
                <w:rFonts w:ascii="Times New Roman" w:hAnsi="Times New Roman" w:cs="Times New Roman"/>
                <w:sz w:val="24"/>
                <w:szCs w:val="24"/>
                <w:lang w:val="en-US"/>
              </w:rPr>
              <w:t xml:space="preserve"> </w:t>
            </w:r>
            <w:r>
              <w:rPr>
                <w:rFonts w:ascii="Times New Roman" w:hAnsi="Times New Roman" w:cs="Times New Roman"/>
                <w:sz w:val="24"/>
                <w:szCs w:val="24"/>
              </w:rPr>
              <w:t>автомобиля</w:t>
            </w:r>
          </w:p>
        </w:tc>
        <w:tc>
          <w:tcPr>
            <w:tcW w:w="1985" w:type="dxa"/>
            <w:tcBorders>
              <w:top w:val="single" w:sz="4" w:space="0" w:color="auto"/>
              <w:left w:val="single" w:sz="4" w:space="0" w:color="auto"/>
              <w:bottom w:val="single" w:sz="4" w:space="0" w:color="auto"/>
              <w:right w:val="single" w:sz="4" w:space="0" w:color="auto"/>
            </w:tcBorders>
            <w:vAlign w:val="center"/>
          </w:tcPr>
          <w:p w14:paraId="3A9A2F2B"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Грузовой автомобиль</w:t>
            </w:r>
          </w:p>
        </w:tc>
        <w:tc>
          <w:tcPr>
            <w:tcW w:w="1730" w:type="dxa"/>
            <w:tcBorders>
              <w:top w:val="single" w:sz="4" w:space="0" w:color="auto"/>
              <w:left w:val="single" w:sz="4" w:space="0" w:color="auto"/>
              <w:bottom w:val="single" w:sz="4" w:space="0" w:color="auto"/>
              <w:right w:val="single" w:sz="4" w:space="0" w:color="auto"/>
            </w:tcBorders>
          </w:tcPr>
          <w:p w14:paraId="481051CC" w14:textId="77777777" w:rsidR="00175EFB" w:rsidRPr="00D35E6A" w:rsidRDefault="00175EFB" w:rsidP="005D50F1">
            <w:pPr>
              <w:spacing w:after="0"/>
              <w:jc w:val="center"/>
              <w:rPr>
                <w:rFonts w:ascii="Times New Roman" w:hAnsi="Times New Roman" w:cs="Times New Roman"/>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51EDC65" w14:textId="77777777" w:rsidR="00175EFB" w:rsidRPr="00825EF4"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Ежедневно</w:t>
            </w:r>
          </w:p>
          <w:p w14:paraId="7BF9EDFF" w14:textId="77777777" w:rsidR="00175EFB" w:rsidRPr="00770458" w:rsidRDefault="00175EFB" w:rsidP="005D50F1">
            <w:pPr>
              <w:spacing w:after="0"/>
              <w:rPr>
                <w:sz w:val="24"/>
                <w:szCs w:val="24"/>
              </w:rPr>
            </w:pPr>
            <w:r>
              <w:rPr>
                <w:rFonts w:ascii="Times New Roman" w:hAnsi="Times New Roman" w:cs="Times New Roman"/>
                <w:sz w:val="24"/>
                <w:szCs w:val="24"/>
              </w:rPr>
              <w:t>с 9.00 до 18</w:t>
            </w:r>
            <w:r w:rsidRPr="00825EF4">
              <w:rPr>
                <w:rFonts w:ascii="Times New Roman" w:hAnsi="Times New Roman" w:cs="Times New Roman"/>
                <w:sz w:val="24"/>
                <w:szCs w:val="24"/>
              </w:rPr>
              <w:t>.00 часов</w:t>
            </w:r>
          </w:p>
        </w:tc>
      </w:tr>
      <w:tr w:rsidR="00175EFB" w:rsidRPr="00770458" w14:paraId="506B7214"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4544B9C0"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7896C4ED"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B0DB18E"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tcPr>
          <w:p w14:paraId="67617F5B"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Число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посадочных</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мест</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225FC00B"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730" w:type="dxa"/>
            <w:tcBorders>
              <w:top w:val="single" w:sz="4" w:space="0" w:color="auto"/>
              <w:left w:val="single" w:sz="4" w:space="0" w:color="auto"/>
              <w:bottom w:val="single" w:sz="4" w:space="0" w:color="auto"/>
              <w:right w:val="single" w:sz="4" w:space="0" w:color="auto"/>
            </w:tcBorders>
          </w:tcPr>
          <w:p w14:paraId="4E5734BF"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28F598F" w14:textId="77777777" w:rsidR="00175EFB" w:rsidRPr="00770458" w:rsidRDefault="00175EFB" w:rsidP="005D50F1">
            <w:pPr>
              <w:spacing w:after="0"/>
              <w:jc w:val="center"/>
              <w:rPr>
                <w:sz w:val="24"/>
                <w:szCs w:val="24"/>
              </w:rPr>
            </w:pPr>
          </w:p>
        </w:tc>
      </w:tr>
      <w:tr w:rsidR="00175EFB" w:rsidRPr="00770458" w14:paraId="0F90DFE2"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45044CC6"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1021ACD"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8CB0044"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tcPr>
          <w:p w14:paraId="7ED609B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Количество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дверей</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43FA996"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730" w:type="dxa"/>
            <w:tcBorders>
              <w:top w:val="single" w:sz="4" w:space="0" w:color="auto"/>
              <w:left w:val="single" w:sz="4" w:space="0" w:color="auto"/>
              <w:bottom w:val="single" w:sz="4" w:space="0" w:color="auto"/>
              <w:right w:val="single" w:sz="4" w:space="0" w:color="auto"/>
            </w:tcBorders>
          </w:tcPr>
          <w:p w14:paraId="4959E64A"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8E47608" w14:textId="77777777" w:rsidR="00175EFB" w:rsidRPr="00770458" w:rsidRDefault="00175EFB" w:rsidP="005D50F1">
            <w:pPr>
              <w:spacing w:after="0"/>
              <w:jc w:val="center"/>
              <w:rPr>
                <w:sz w:val="24"/>
                <w:szCs w:val="24"/>
              </w:rPr>
            </w:pPr>
          </w:p>
        </w:tc>
      </w:tr>
      <w:tr w:rsidR="00175EFB" w:rsidRPr="00770458" w14:paraId="7C6805BA"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43E9A5D0"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758AE5B1"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C9A9BED"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tcPr>
          <w:p w14:paraId="025CD13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Рулевое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управление</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3DD28657"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гидроусилитель</w:t>
            </w:r>
          </w:p>
        </w:tc>
        <w:tc>
          <w:tcPr>
            <w:tcW w:w="1730" w:type="dxa"/>
            <w:tcBorders>
              <w:top w:val="single" w:sz="4" w:space="0" w:color="auto"/>
              <w:left w:val="single" w:sz="4" w:space="0" w:color="auto"/>
              <w:bottom w:val="single" w:sz="4" w:space="0" w:color="auto"/>
              <w:right w:val="single" w:sz="4" w:space="0" w:color="auto"/>
            </w:tcBorders>
          </w:tcPr>
          <w:p w14:paraId="50789844"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D763F52" w14:textId="77777777" w:rsidR="00175EFB" w:rsidRPr="00770458" w:rsidRDefault="00175EFB" w:rsidP="005D50F1">
            <w:pPr>
              <w:spacing w:after="0"/>
              <w:jc w:val="center"/>
              <w:rPr>
                <w:sz w:val="24"/>
                <w:szCs w:val="24"/>
              </w:rPr>
            </w:pPr>
          </w:p>
        </w:tc>
      </w:tr>
      <w:tr w:rsidR="00175EFB" w:rsidRPr="00770458" w14:paraId="0FD96249"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3DB0A1B6"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3C38A7BF"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488220D"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58F3A7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Тормозная</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система</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2C3D195" w14:textId="77777777" w:rsidR="00175EFB" w:rsidRPr="00825EF4" w:rsidRDefault="00175EFB" w:rsidP="005D50F1">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ESP</w:t>
            </w:r>
          </w:p>
        </w:tc>
        <w:tc>
          <w:tcPr>
            <w:tcW w:w="1730" w:type="dxa"/>
            <w:tcBorders>
              <w:top w:val="single" w:sz="4" w:space="0" w:color="auto"/>
              <w:left w:val="single" w:sz="4" w:space="0" w:color="auto"/>
              <w:bottom w:val="single" w:sz="4" w:space="0" w:color="auto"/>
              <w:right w:val="single" w:sz="4" w:space="0" w:color="auto"/>
            </w:tcBorders>
          </w:tcPr>
          <w:p w14:paraId="5D4C2ADA"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E14D26C" w14:textId="77777777" w:rsidR="00175EFB" w:rsidRPr="00770458" w:rsidRDefault="00175EFB" w:rsidP="005D50F1">
            <w:pPr>
              <w:spacing w:after="0"/>
              <w:jc w:val="center"/>
              <w:rPr>
                <w:sz w:val="24"/>
                <w:szCs w:val="24"/>
              </w:rPr>
            </w:pPr>
          </w:p>
        </w:tc>
      </w:tr>
      <w:tr w:rsidR="00175EFB" w:rsidRPr="00770458" w14:paraId="325BAE39"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219C5753"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5CEC59A"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87F4C21"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76988E1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Наличие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форточек</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5590DF9A"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31DEF48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5157DA39" w14:textId="77777777" w:rsidR="00175EFB" w:rsidRPr="00770458" w:rsidRDefault="00175EFB" w:rsidP="005D50F1">
            <w:pPr>
              <w:spacing w:after="0"/>
              <w:jc w:val="center"/>
              <w:rPr>
                <w:sz w:val="24"/>
                <w:szCs w:val="24"/>
              </w:rPr>
            </w:pPr>
          </w:p>
        </w:tc>
      </w:tr>
      <w:tr w:rsidR="00175EFB" w:rsidRPr="00770458" w14:paraId="1F2DCAB5"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0237A1AB"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2B41D23F"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72B8C6A"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7CB67A9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Остекление</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F8A3358"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73E0A93B"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CC93CCA" w14:textId="77777777" w:rsidR="00175EFB" w:rsidRPr="00770458" w:rsidRDefault="00175EFB" w:rsidP="005D50F1">
            <w:pPr>
              <w:spacing w:after="0"/>
              <w:jc w:val="center"/>
              <w:rPr>
                <w:sz w:val="24"/>
                <w:szCs w:val="24"/>
              </w:rPr>
            </w:pPr>
          </w:p>
        </w:tc>
      </w:tr>
      <w:tr w:rsidR="00175EFB" w:rsidRPr="00770458" w14:paraId="28B7372A"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3AC63382"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0B2CD14"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67263B6"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2D682917"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Ремни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0FFD2762"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7DDC8DC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137E775" w14:textId="77777777" w:rsidR="00175EFB" w:rsidRPr="00770458" w:rsidRDefault="00175EFB" w:rsidP="005D50F1">
            <w:pPr>
              <w:spacing w:after="0"/>
              <w:jc w:val="center"/>
              <w:rPr>
                <w:sz w:val="24"/>
                <w:szCs w:val="24"/>
              </w:rPr>
            </w:pPr>
          </w:p>
        </w:tc>
      </w:tr>
      <w:tr w:rsidR="00175EFB" w:rsidRPr="00770458" w14:paraId="12C2F49D"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17CC20EC"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D17CF56"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579C24C"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0B1FD653"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Подушка</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водителя</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5F6DD32A"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134AE820"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BB7BC63" w14:textId="77777777" w:rsidR="00175EFB" w:rsidRPr="00770458" w:rsidRDefault="00175EFB" w:rsidP="005D50F1">
            <w:pPr>
              <w:spacing w:after="0"/>
              <w:jc w:val="center"/>
              <w:rPr>
                <w:sz w:val="24"/>
                <w:szCs w:val="24"/>
              </w:rPr>
            </w:pPr>
          </w:p>
        </w:tc>
      </w:tr>
      <w:tr w:rsidR="00175EFB" w:rsidRPr="00770458" w14:paraId="1C351498"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5C2EEBEC"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F1DA21E"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EE10328"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9430075" w14:textId="77777777" w:rsidR="00175EFB" w:rsidRPr="00825EF4" w:rsidRDefault="00175EFB" w:rsidP="005D50F1">
            <w:pPr>
              <w:spacing w:after="0"/>
              <w:jc w:val="center"/>
              <w:rPr>
                <w:rFonts w:ascii="Times New Roman" w:hAnsi="Times New Roman" w:cs="Times New Roman"/>
                <w:sz w:val="24"/>
                <w:szCs w:val="24"/>
                <w:lang w:val="en-US"/>
              </w:rPr>
            </w:pPr>
            <w:proofErr w:type="spellStart"/>
            <w:proofErr w:type="gram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безопасности</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vAlign w:val="center"/>
          </w:tcPr>
          <w:p w14:paraId="3A7543C6" w14:textId="77777777" w:rsidR="00175EFB" w:rsidRPr="00825EF4" w:rsidRDefault="00175EFB" w:rsidP="005D50F1">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ABS</w:t>
            </w:r>
          </w:p>
        </w:tc>
        <w:tc>
          <w:tcPr>
            <w:tcW w:w="1730" w:type="dxa"/>
            <w:tcBorders>
              <w:top w:val="single" w:sz="4" w:space="0" w:color="auto"/>
              <w:left w:val="single" w:sz="4" w:space="0" w:color="auto"/>
              <w:bottom w:val="single" w:sz="4" w:space="0" w:color="auto"/>
              <w:right w:val="single" w:sz="4" w:space="0" w:color="auto"/>
            </w:tcBorders>
          </w:tcPr>
          <w:p w14:paraId="3FB5D06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D08F894" w14:textId="77777777" w:rsidR="00175EFB" w:rsidRPr="00770458" w:rsidRDefault="00175EFB" w:rsidP="005D50F1">
            <w:pPr>
              <w:spacing w:after="0"/>
              <w:jc w:val="center"/>
              <w:rPr>
                <w:sz w:val="24"/>
                <w:szCs w:val="24"/>
              </w:rPr>
            </w:pPr>
          </w:p>
        </w:tc>
      </w:tr>
      <w:tr w:rsidR="00175EFB" w:rsidRPr="00770458" w14:paraId="4CBCC84A"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3B63C1FE"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7D15FEA4"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FD6E3D2"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01EECE1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топливного</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бака</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41648020"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lang w:val="en-US"/>
              </w:rPr>
              <w:t xml:space="preserve">80 </w:t>
            </w:r>
            <w:r>
              <w:rPr>
                <w:rFonts w:ascii="Times New Roman" w:hAnsi="Times New Roman" w:cs="Times New Roman"/>
                <w:sz w:val="24"/>
                <w:szCs w:val="24"/>
              </w:rPr>
              <w:t>л</w:t>
            </w:r>
          </w:p>
        </w:tc>
        <w:tc>
          <w:tcPr>
            <w:tcW w:w="1730" w:type="dxa"/>
            <w:tcBorders>
              <w:top w:val="single" w:sz="4" w:space="0" w:color="auto"/>
              <w:left w:val="single" w:sz="4" w:space="0" w:color="auto"/>
              <w:bottom w:val="single" w:sz="4" w:space="0" w:color="auto"/>
              <w:right w:val="single" w:sz="4" w:space="0" w:color="auto"/>
            </w:tcBorders>
          </w:tcPr>
          <w:p w14:paraId="4794219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8D8B5A2" w14:textId="77777777" w:rsidR="00175EFB" w:rsidRPr="00770458" w:rsidRDefault="00175EFB" w:rsidP="005D50F1">
            <w:pPr>
              <w:spacing w:after="0"/>
              <w:jc w:val="center"/>
              <w:rPr>
                <w:sz w:val="24"/>
                <w:szCs w:val="24"/>
              </w:rPr>
            </w:pPr>
          </w:p>
        </w:tc>
      </w:tr>
      <w:tr w:rsidR="00175EFB" w:rsidRPr="00770458" w14:paraId="27E776BC"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015CA0D1"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99234E9"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904B752"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24F9A09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Тип</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179214CD"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дизель</w:t>
            </w:r>
          </w:p>
        </w:tc>
        <w:tc>
          <w:tcPr>
            <w:tcW w:w="1730" w:type="dxa"/>
            <w:tcBorders>
              <w:top w:val="single" w:sz="4" w:space="0" w:color="auto"/>
              <w:left w:val="single" w:sz="4" w:space="0" w:color="auto"/>
              <w:bottom w:val="single" w:sz="4" w:space="0" w:color="auto"/>
              <w:right w:val="single" w:sz="4" w:space="0" w:color="auto"/>
            </w:tcBorders>
          </w:tcPr>
          <w:p w14:paraId="5A34B771"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36E4205" w14:textId="77777777" w:rsidR="00175EFB" w:rsidRPr="00770458" w:rsidRDefault="00175EFB" w:rsidP="005D50F1">
            <w:pPr>
              <w:spacing w:after="0"/>
              <w:jc w:val="center"/>
              <w:rPr>
                <w:sz w:val="24"/>
                <w:szCs w:val="24"/>
              </w:rPr>
            </w:pPr>
          </w:p>
        </w:tc>
      </w:tr>
      <w:tr w:rsidR="00175EFB" w:rsidRPr="00770458" w14:paraId="13468FEB"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75C2D79F"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ED6D9FC"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3756FB1"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6B4A964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Рабочий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объем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27748F8B" w14:textId="77777777" w:rsidR="00175EFB" w:rsidRPr="000F4E16" w:rsidRDefault="00175EFB" w:rsidP="005D50F1">
            <w:pPr>
              <w:spacing w:after="0"/>
              <w:jc w:val="center"/>
              <w:rPr>
                <w:rFonts w:ascii="Times New Roman" w:hAnsi="Times New Roman" w:cs="Times New Roman"/>
                <w:sz w:val="20"/>
                <w:szCs w:val="20"/>
                <w:lang w:val="en-US"/>
              </w:rPr>
            </w:pPr>
            <w:r w:rsidRPr="000F4E16">
              <w:rPr>
                <w:rFonts w:ascii="Segoe UI" w:hAnsi="Segoe UI" w:cs="Segoe UI"/>
                <w:color w:val="222325"/>
                <w:sz w:val="20"/>
                <w:szCs w:val="20"/>
                <w:shd w:val="clear" w:color="auto" w:fill="FFFFFF"/>
              </w:rPr>
              <w:t>Cummins ISF2.8s4129P</w:t>
            </w:r>
          </w:p>
        </w:tc>
        <w:tc>
          <w:tcPr>
            <w:tcW w:w="1730" w:type="dxa"/>
            <w:tcBorders>
              <w:top w:val="single" w:sz="4" w:space="0" w:color="auto"/>
              <w:left w:val="single" w:sz="4" w:space="0" w:color="auto"/>
              <w:bottom w:val="single" w:sz="4" w:space="0" w:color="auto"/>
              <w:right w:val="single" w:sz="4" w:space="0" w:color="auto"/>
            </w:tcBorders>
          </w:tcPr>
          <w:p w14:paraId="3DB3884F"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2B811D1C" w14:textId="77777777" w:rsidR="00175EFB" w:rsidRPr="00770458" w:rsidRDefault="00175EFB" w:rsidP="005D50F1">
            <w:pPr>
              <w:spacing w:after="0"/>
              <w:jc w:val="center"/>
              <w:rPr>
                <w:sz w:val="24"/>
                <w:szCs w:val="24"/>
              </w:rPr>
            </w:pPr>
          </w:p>
        </w:tc>
      </w:tr>
      <w:tr w:rsidR="00175EFB" w:rsidRPr="00770458" w14:paraId="50D34943"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150BEE8F"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5CBA2AB"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02C2EDE"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6A0EF60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Мощность</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двигателя</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5B025738"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120</w:t>
            </w:r>
          </w:p>
        </w:tc>
        <w:tc>
          <w:tcPr>
            <w:tcW w:w="1730" w:type="dxa"/>
            <w:tcBorders>
              <w:top w:val="single" w:sz="4" w:space="0" w:color="auto"/>
              <w:left w:val="single" w:sz="4" w:space="0" w:color="auto"/>
              <w:bottom w:val="single" w:sz="4" w:space="0" w:color="auto"/>
              <w:right w:val="single" w:sz="4" w:space="0" w:color="auto"/>
            </w:tcBorders>
          </w:tcPr>
          <w:p w14:paraId="03D8DAE9"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152CEC6" w14:textId="77777777" w:rsidR="00175EFB" w:rsidRPr="00770458" w:rsidRDefault="00175EFB" w:rsidP="005D50F1">
            <w:pPr>
              <w:spacing w:after="0"/>
              <w:jc w:val="center"/>
              <w:rPr>
                <w:sz w:val="24"/>
                <w:szCs w:val="24"/>
              </w:rPr>
            </w:pPr>
          </w:p>
        </w:tc>
      </w:tr>
      <w:tr w:rsidR="00175EFB" w:rsidRPr="00770458" w14:paraId="5946BAFF"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54AE662E"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192E08E"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ABD8C5D"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4BEB164"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Соответствие</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экологическим</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нормам</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2A8087D"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Евро4</w:t>
            </w:r>
          </w:p>
        </w:tc>
        <w:tc>
          <w:tcPr>
            <w:tcW w:w="1730" w:type="dxa"/>
            <w:tcBorders>
              <w:top w:val="single" w:sz="4" w:space="0" w:color="auto"/>
              <w:left w:val="single" w:sz="4" w:space="0" w:color="auto"/>
              <w:bottom w:val="single" w:sz="4" w:space="0" w:color="auto"/>
              <w:right w:val="single" w:sz="4" w:space="0" w:color="auto"/>
            </w:tcBorders>
          </w:tcPr>
          <w:p w14:paraId="335AA85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7F8A7B6" w14:textId="77777777" w:rsidR="00175EFB" w:rsidRPr="00770458" w:rsidRDefault="00175EFB" w:rsidP="005D50F1">
            <w:pPr>
              <w:spacing w:after="0"/>
              <w:jc w:val="center"/>
              <w:rPr>
                <w:sz w:val="24"/>
                <w:szCs w:val="24"/>
              </w:rPr>
            </w:pPr>
          </w:p>
        </w:tc>
      </w:tr>
      <w:tr w:rsidR="00175EFB" w:rsidRPr="00770458" w14:paraId="43B0ED92"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0980A63A"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2775AD87"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88EDF32"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right w:val="single" w:sz="4" w:space="0" w:color="auto"/>
            </w:tcBorders>
          </w:tcPr>
          <w:p w14:paraId="4C15621F"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Привод</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6B621ABF"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задний</w:t>
            </w:r>
          </w:p>
        </w:tc>
        <w:tc>
          <w:tcPr>
            <w:tcW w:w="1730" w:type="dxa"/>
            <w:tcBorders>
              <w:top w:val="single" w:sz="4" w:space="0" w:color="auto"/>
              <w:left w:val="single" w:sz="4" w:space="0" w:color="auto"/>
              <w:bottom w:val="single" w:sz="4" w:space="0" w:color="auto"/>
              <w:right w:val="single" w:sz="4" w:space="0" w:color="auto"/>
            </w:tcBorders>
          </w:tcPr>
          <w:p w14:paraId="2DA9094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8D58DE2" w14:textId="77777777" w:rsidR="00175EFB" w:rsidRPr="00770458" w:rsidRDefault="00175EFB" w:rsidP="005D50F1">
            <w:pPr>
              <w:spacing w:after="0"/>
              <w:jc w:val="center"/>
              <w:rPr>
                <w:sz w:val="24"/>
                <w:szCs w:val="24"/>
              </w:rPr>
            </w:pPr>
          </w:p>
        </w:tc>
      </w:tr>
      <w:tr w:rsidR="00175EFB" w:rsidRPr="00770458" w14:paraId="76123F16"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7596C50A"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34120A05"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3171F2F"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19141EDA"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Системы</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кондиционирования</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33F03D54"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226D98D5"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618CEAA2" w14:textId="77777777" w:rsidR="00175EFB" w:rsidRPr="00770458" w:rsidRDefault="00175EFB" w:rsidP="005D50F1">
            <w:pPr>
              <w:spacing w:after="0"/>
              <w:jc w:val="center"/>
              <w:rPr>
                <w:sz w:val="24"/>
                <w:szCs w:val="24"/>
              </w:rPr>
            </w:pPr>
          </w:p>
        </w:tc>
      </w:tr>
      <w:tr w:rsidR="00175EFB" w:rsidRPr="00770458" w14:paraId="07DDE347"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350B20F6"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6FC3B7D"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582CDC7"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61D1AF1"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Обогрев</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зеркал</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359F6C9D"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40168D70"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3C3CE9B0" w14:textId="77777777" w:rsidR="00175EFB" w:rsidRPr="00770458" w:rsidRDefault="00175EFB" w:rsidP="005D50F1">
            <w:pPr>
              <w:spacing w:after="0"/>
              <w:jc w:val="center"/>
              <w:rPr>
                <w:sz w:val="24"/>
                <w:szCs w:val="24"/>
              </w:rPr>
            </w:pPr>
          </w:p>
        </w:tc>
      </w:tr>
      <w:tr w:rsidR="00175EFB" w:rsidRPr="00770458" w14:paraId="56838351"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6664C234"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427B338F"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0B75D9A8"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432BBA4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Год</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выпуска</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F97059E"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2015</w:t>
            </w:r>
          </w:p>
        </w:tc>
        <w:tc>
          <w:tcPr>
            <w:tcW w:w="1730" w:type="dxa"/>
            <w:tcBorders>
              <w:top w:val="single" w:sz="4" w:space="0" w:color="auto"/>
              <w:left w:val="single" w:sz="4" w:space="0" w:color="auto"/>
              <w:bottom w:val="single" w:sz="4" w:space="0" w:color="auto"/>
              <w:right w:val="single" w:sz="4" w:space="0" w:color="auto"/>
            </w:tcBorders>
          </w:tcPr>
          <w:p w14:paraId="5FBF82F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510F6431" w14:textId="77777777" w:rsidR="00175EFB" w:rsidRPr="00770458" w:rsidRDefault="00175EFB" w:rsidP="005D50F1">
            <w:pPr>
              <w:spacing w:after="0"/>
              <w:jc w:val="center"/>
              <w:rPr>
                <w:sz w:val="24"/>
                <w:szCs w:val="24"/>
              </w:rPr>
            </w:pPr>
          </w:p>
        </w:tc>
      </w:tr>
      <w:tr w:rsidR="00175EFB" w:rsidRPr="00770458" w14:paraId="34E93434"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0E519A43"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B97BC07"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37154185"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457F5139"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Аптечка</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405BE39B"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20377A5E"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0B5E1F73" w14:textId="77777777" w:rsidR="00175EFB" w:rsidRPr="00770458" w:rsidRDefault="00175EFB" w:rsidP="005D50F1">
            <w:pPr>
              <w:spacing w:after="0"/>
              <w:jc w:val="center"/>
              <w:rPr>
                <w:sz w:val="24"/>
                <w:szCs w:val="24"/>
              </w:rPr>
            </w:pPr>
          </w:p>
        </w:tc>
      </w:tr>
      <w:tr w:rsidR="00175EFB" w:rsidRPr="00770458" w14:paraId="050CFF35"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718475EC"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01ACC012"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B512437"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52E73C3B"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vAlign w:val="center"/>
          </w:tcPr>
          <w:p w14:paraId="0BFE83A5"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3E0D0D1C"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5BCBF8B" w14:textId="77777777" w:rsidR="00175EFB" w:rsidRPr="00770458" w:rsidRDefault="00175EFB" w:rsidP="005D50F1">
            <w:pPr>
              <w:spacing w:after="0"/>
              <w:jc w:val="center"/>
              <w:rPr>
                <w:sz w:val="24"/>
                <w:szCs w:val="24"/>
              </w:rPr>
            </w:pPr>
          </w:p>
        </w:tc>
      </w:tr>
      <w:tr w:rsidR="00175EFB" w:rsidRPr="00770458" w14:paraId="0AF80097"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5EA74136"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17D8DDB"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58B7F136"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23AD789D"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Огнетушитель</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50F8EA43"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783FF443"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488AAC12" w14:textId="77777777" w:rsidR="00175EFB" w:rsidRPr="00770458" w:rsidRDefault="00175EFB" w:rsidP="005D50F1">
            <w:pPr>
              <w:spacing w:after="0"/>
              <w:jc w:val="center"/>
              <w:rPr>
                <w:sz w:val="24"/>
                <w:szCs w:val="24"/>
              </w:rPr>
            </w:pPr>
          </w:p>
        </w:tc>
      </w:tr>
      <w:tr w:rsidR="00175EFB" w:rsidRPr="00770458" w14:paraId="6161D6BB"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673B505C"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986B967"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0839868"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037AAE85"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Знак</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аварийной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остановки</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1485C49D"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6AD4798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7446F63F" w14:textId="77777777" w:rsidR="00175EFB" w:rsidRPr="00770458" w:rsidRDefault="00175EFB" w:rsidP="005D50F1">
            <w:pPr>
              <w:spacing w:after="0"/>
              <w:jc w:val="center"/>
              <w:rPr>
                <w:sz w:val="24"/>
                <w:szCs w:val="24"/>
              </w:rPr>
            </w:pPr>
          </w:p>
        </w:tc>
      </w:tr>
      <w:tr w:rsidR="00175EFB" w:rsidRPr="00770458" w14:paraId="717C5DA5"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0177A9EA"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6BE31A6"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9839DA0"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3942CCC8"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Автомобильный</w:t>
            </w:r>
            <w:proofErr w:type="spellEnd"/>
            <w:r w:rsidRPr="00825EF4">
              <w:rPr>
                <w:rFonts w:ascii="Times New Roman" w:hAnsi="Times New Roman" w:cs="Times New Roman"/>
                <w:sz w:val="24"/>
                <w:szCs w:val="24"/>
                <w:lang w:val="en-US"/>
              </w:rPr>
              <w:t xml:space="preserve"> </w:t>
            </w:r>
            <w:proofErr w:type="spellStart"/>
            <w:r w:rsidRPr="00825EF4">
              <w:rPr>
                <w:rFonts w:ascii="Times New Roman" w:hAnsi="Times New Roman" w:cs="Times New Roman"/>
                <w:sz w:val="24"/>
                <w:szCs w:val="24"/>
                <w:lang w:val="en-US"/>
              </w:rPr>
              <w:t>навигатор</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52B6DD56"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4C560D6C"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1C4DD8A1" w14:textId="77777777" w:rsidR="00175EFB" w:rsidRPr="00770458" w:rsidRDefault="00175EFB" w:rsidP="005D50F1">
            <w:pPr>
              <w:spacing w:after="0"/>
              <w:jc w:val="center"/>
              <w:rPr>
                <w:sz w:val="24"/>
                <w:szCs w:val="24"/>
              </w:rPr>
            </w:pPr>
          </w:p>
        </w:tc>
      </w:tr>
      <w:tr w:rsidR="00175EFB" w:rsidRPr="00770458" w14:paraId="6AFB4B5C"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4B2175E2"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5DB42B27"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3E85F04"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64921336"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Система</w:t>
            </w:r>
            <w:proofErr w:type="spellEnd"/>
            <w:r w:rsidRPr="00825EF4">
              <w:rPr>
                <w:rFonts w:ascii="Times New Roman" w:hAnsi="Times New Roman" w:cs="Times New Roman"/>
                <w:sz w:val="24"/>
                <w:szCs w:val="24"/>
                <w:lang w:val="en-US"/>
              </w:rPr>
              <w:t xml:space="preserve"> ГЛОНАСС</w:t>
            </w:r>
          </w:p>
        </w:tc>
        <w:tc>
          <w:tcPr>
            <w:tcW w:w="1985" w:type="dxa"/>
            <w:tcBorders>
              <w:top w:val="single" w:sz="4" w:space="0" w:color="auto"/>
              <w:left w:val="single" w:sz="4" w:space="0" w:color="auto"/>
              <w:bottom w:val="single" w:sz="4" w:space="0" w:color="auto"/>
              <w:right w:val="single" w:sz="4" w:space="0" w:color="auto"/>
            </w:tcBorders>
            <w:vAlign w:val="center"/>
          </w:tcPr>
          <w:p w14:paraId="52F7FAFF"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0E64F68F"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52539155" w14:textId="77777777" w:rsidR="00175EFB" w:rsidRPr="00770458" w:rsidRDefault="00175EFB" w:rsidP="005D50F1">
            <w:pPr>
              <w:spacing w:after="0"/>
              <w:jc w:val="center"/>
              <w:rPr>
                <w:sz w:val="24"/>
                <w:szCs w:val="24"/>
              </w:rPr>
            </w:pPr>
          </w:p>
        </w:tc>
      </w:tr>
      <w:tr w:rsidR="00175EFB" w:rsidRPr="00770458" w14:paraId="427B7AB9" w14:textId="77777777" w:rsidTr="005D50F1">
        <w:trPr>
          <w:trHeight w:val="290"/>
        </w:trPr>
        <w:tc>
          <w:tcPr>
            <w:tcW w:w="3539" w:type="dxa"/>
            <w:tcBorders>
              <w:top w:val="single" w:sz="4" w:space="0" w:color="auto"/>
              <w:left w:val="single" w:sz="4" w:space="0" w:color="auto"/>
              <w:bottom w:val="single" w:sz="4" w:space="0" w:color="auto"/>
              <w:right w:val="single" w:sz="4" w:space="0" w:color="auto"/>
            </w:tcBorders>
          </w:tcPr>
          <w:p w14:paraId="4586EE53"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14:paraId="6471C130" w14:textId="77777777" w:rsidR="00175EFB" w:rsidRPr="00825EF4" w:rsidRDefault="00175EFB" w:rsidP="005D50F1">
            <w:pPr>
              <w:spacing w:after="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7B0D42DF" w14:textId="77777777" w:rsidR="00175EFB" w:rsidRPr="00825EF4" w:rsidRDefault="00175EFB" w:rsidP="005D50F1">
            <w:pPr>
              <w:spacing w:after="0"/>
              <w:jc w:val="center"/>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tcPr>
          <w:p w14:paraId="46CB6F8E" w14:textId="77777777" w:rsidR="00175EFB" w:rsidRPr="00825EF4" w:rsidRDefault="00175EFB" w:rsidP="005D50F1">
            <w:pPr>
              <w:spacing w:after="0"/>
              <w:jc w:val="center"/>
              <w:rPr>
                <w:rFonts w:ascii="Times New Roman" w:hAnsi="Times New Roman" w:cs="Times New Roman"/>
                <w:sz w:val="24"/>
                <w:szCs w:val="24"/>
                <w:lang w:val="en-US"/>
              </w:rPr>
            </w:pPr>
            <w:proofErr w:type="spellStart"/>
            <w:r w:rsidRPr="00825EF4">
              <w:rPr>
                <w:rFonts w:ascii="Times New Roman" w:hAnsi="Times New Roman" w:cs="Times New Roman"/>
                <w:sz w:val="24"/>
                <w:szCs w:val="24"/>
                <w:lang w:val="en-US"/>
              </w:rPr>
              <w:t>Тахограф</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05836EE2" w14:textId="77777777" w:rsidR="00175EFB" w:rsidRPr="000F4E16"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1E4194D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tcBorders>
              <w:top w:val="single" w:sz="4" w:space="0" w:color="auto"/>
              <w:left w:val="single" w:sz="4" w:space="0" w:color="auto"/>
              <w:bottom w:val="single" w:sz="4" w:space="0" w:color="auto"/>
              <w:right w:val="single" w:sz="4" w:space="0" w:color="auto"/>
            </w:tcBorders>
          </w:tcPr>
          <w:p w14:paraId="54F7D38C" w14:textId="77777777" w:rsidR="00175EFB" w:rsidRPr="00770458" w:rsidRDefault="00175EFB" w:rsidP="005D50F1">
            <w:pPr>
              <w:spacing w:after="0"/>
              <w:jc w:val="center"/>
              <w:rPr>
                <w:sz w:val="24"/>
                <w:szCs w:val="24"/>
              </w:rPr>
            </w:pPr>
          </w:p>
        </w:tc>
      </w:tr>
    </w:tbl>
    <w:p w14:paraId="631572D6"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iCs/>
          <w:sz w:val="28"/>
          <w:szCs w:val="28"/>
        </w:rPr>
      </w:pPr>
      <w:r w:rsidRPr="00770458">
        <w:rPr>
          <w:rFonts w:ascii="Times New Roman" w:hAnsi="Times New Roman" w:cs="Times New Roman"/>
          <w:b/>
          <w:sz w:val="26"/>
          <w:szCs w:val="26"/>
        </w:rPr>
        <w:t xml:space="preserve">Сопутствующие услуги, сроки их выполнения, требования к </w:t>
      </w:r>
      <w:r w:rsidRPr="00770458">
        <w:rPr>
          <w:rFonts w:ascii="Times New Roman" w:hAnsi="Times New Roman" w:cs="Times New Roman"/>
          <w:b/>
          <w:sz w:val="28"/>
          <w:szCs w:val="28"/>
        </w:rPr>
        <w:t>выполнению:</w:t>
      </w:r>
    </w:p>
    <w:p w14:paraId="48E36B76"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Ежедневная мойка автотранспорта.</w:t>
      </w:r>
    </w:p>
    <w:p w14:paraId="579E6109"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Замена автотранспорта в случае выхода из строя в течении 24 часов.</w:t>
      </w:r>
    </w:p>
    <w:p w14:paraId="71FD87EF"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Все водители должны иметь</w:t>
      </w:r>
      <w:r>
        <w:rPr>
          <w:rFonts w:ascii="Times New Roman" w:hAnsi="Times New Roman" w:cs="Times New Roman"/>
          <w:iCs/>
          <w:sz w:val="28"/>
          <w:szCs w:val="28"/>
        </w:rPr>
        <w:t xml:space="preserve"> сертификат о вакцинации против </w:t>
      </w:r>
      <w:r>
        <w:rPr>
          <w:rFonts w:ascii="Times New Roman" w:hAnsi="Times New Roman" w:cs="Times New Roman"/>
          <w:iCs/>
          <w:sz w:val="28"/>
          <w:szCs w:val="28"/>
          <w:lang w:val="en-US"/>
        </w:rPr>
        <w:t>COVID</w:t>
      </w:r>
      <w:r w:rsidRPr="00A570DE">
        <w:rPr>
          <w:rFonts w:ascii="Times New Roman" w:hAnsi="Times New Roman" w:cs="Times New Roman"/>
          <w:iCs/>
          <w:sz w:val="28"/>
          <w:szCs w:val="28"/>
        </w:rPr>
        <w:t>-19</w:t>
      </w:r>
      <w:r>
        <w:rPr>
          <w:rFonts w:ascii="Times New Roman" w:hAnsi="Times New Roman" w:cs="Times New Roman"/>
          <w:iCs/>
          <w:sz w:val="28"/>
          <w:szCs w:val="28"/>
        </w:rPr>
        <w:t xml:space="preserve"> либо</w:t>
      </w:r>
      <w:r w:rsidRPr="00770458">
        <w:rPr>
          <w:rFonts w:ascii="Times New Roman" w:hAnsi="Times New Roman" w:cs="Times New Roman"/>
          <w:iCs/>
          <w:sz w:val="28"/>
          <w:szCs w:val="28"/>
        </w:rPr>
        <w:t xml:space="preserve"> справки об отрицательном тесте на COVID-19.</w:t>
      </w:r>
    </w:p>
    <w:p w14:paraId="2654CAB8"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Весь автотранспорт должен выходить на линию только после проведения дезинфекционной обработки.</w:t>
      </w:r>
    </w:p>
    <w:p w14:paraId="1DF1C817"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Все водители должны быть оснащены предметами индивидуальной защиты (маски, перчатки, дезинфицирующие средства).</w:t>
      </w:r>
    </w:p>
    <w:p w14:paraId="5F95ECA0"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Общие требования к оказанию услуг, выполняемых Исполнителем на основании Договора:</w:t>
      </w:r>
    </w:p>
    <w:p w14:paraId="15A3A0E7" w14:textId="77777777" w:rsidR="00175EFB" w:rsidRPr="00770458" w:rsidRDefault="00175EFB" w:rsidP="00175EFB">
      <w:pPr>
        <w:tabs>
          <w:tab w:val="left" w:pos="851"/>
        </w:tabs>
        <w:spacing w:after="0" w:line="240" w:lineRule="auto"/>
        <w:ind w:firstLine="567"/>
        <w:jc w:val="both"/>
        <w:rPr>
          <w:rFonts w:ascii="Times New Roman" w:hAnsi="Times New Roman" w:cs="Times New Roman"/>
          <w:b/>
          <w:sz w:val="28"/>
          <w:szCs w:val="28"/>
        </w:rPr>
      </w:pPr>
      <w:r w:rsidRPr="00840153">
        <w:rPr>
          <w:rFonts w:ascii="Times New Roman" w:hAnsi="Times New Roman" w:cs="Times New Roman"/>
          <w:sz w:val="28"/>
          <w:szCs w:val="28"/>
        </w:rPr>
        <w:t>Количество автомобилей с водителями: 1 единица.</w:t>
      </w:r>
    </w:p>
    <w:p w14:paraId="41606B2D"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Режим работы: </w:t>
      </w:r>
      <w:r>
        <w:rPr>
          <w:rFonts w:ascii="Times New Roman" w:hAnsi="Times New Roman" w:cs="Times New Roman"/>
          <w:sz w:val="28"/>
          <w:szCs w:val="28"/>
        </w:rPr>
        <w:t>ежедневно</w:t>
      </w:r>
      <w:r w:rsidRPr="00770458">
        <w:rPr>
          <w:rFonts w:ascii="Times New Roman" w:hAnsi="Times New Roman" w:cs="Times New Roman"/>
          <w:sz w:val="28"/>
          <w:szCs w:val="28"/>
        </w:rPr>
        <w:t xml:space="preserve"> в графике ненормированного рабочего дня.</w:t>
      </w:r>
    </w:p>
    <w:p w14:paraId="2AFC6C19"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sz w:val="28"/>
          <w:szCs w:val="28"/>
        </w:rPr>
        <w:lastRenderedPageBreak/>
        <w:t>В случае служебной необходимости, режим и график работы могут быть скорректированы по заявке Заказчика.</w:t>
      </w:r>
    </w:p>
    <w:p w14:paraId="30CBD140"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Пробег за месяц: без ограничений.</w:t>
      </w:r>
    </w:p>
    <w:p w14:paraId="162759BF"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Время и место подачи автомобилей: По заявкам Заказчика. </w:t>
      </w:r>
    </w:p>
    <w:p w14:paraId="7EAAB186" w14:textId="77777777" w:rsidR="00175EFB" w:rsidRPr="00770458" w:rsidRDefault="00175EFB" w:rsidP="00175EFB">
      <w:pPr>
        <w:numPr>
          <w:ilvl w:val="1"/>
          <w:numId w:val="43"/>
        </w:numPr>
        <w:tabs>
          <w:tab w:val="left" w:pos="851"/>
          <w:tab w:val="left" w:pos="1134"/>
        </w:tabs>
        <w:suppressAutoHyphens/>
        <w:spacing w:after="0" w:line="240" w:lineRule="auto"/>
        <w:ind w:left="0"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обязан:</w:t>
      </w:r>
    </w:p>
    <w:p w14:paraId="75696A4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Оказывать Услуги в соответствии с условиями Договора, указаниями Заказчика и требованиями законодательства Российской Федерации.</w:t>
      </w:r>
    </w:p>
    <w:p w14:paraId="681EDE5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Заказчику автомобили с водителями в количестве, установленном техническим заданием.</w:t>
      </w:r>
    </w:p>
    <w:p w14:paraId="0345750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Заказчику Услуги, обеспечивающие качественную и безопасную эксплуатацию автотранспорта на весь срок оказания Услуг.</w:t>
      </w:r>
    </w:p>
    <w:p w14:paraId="1AA7157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сохранность предоставляемого Заказчику автотранспорта от хищения, противоправных действий третьих лиц и иных случаев, способных привести к срыву сроков подачи автотранспорта по заявкам Заказчика.</w:t>
      </w:r>
    </w:p>
    <w:p w14:paraId="16F019A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автотранспорт с техническими характеристиками и комплектацией автотранспорта в соответствии с техническим заданием.</w:t>
      </w:r>
    </w:p>
    <w:p w14:paraId="14140F55" w14:textId="77777777" w:rsidR="00175EFB" w:rsidRPr="00770458" w:rsidRDefault="00175EFB" w:rsidP="00175EFB">
      <w:pPr>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sz w:val="28"/>
          <w:szCs w:val="28"/>
        </w:rPr>
        <w:t>Информировать Заказчика о необходимости проведения плановых работ по техническому обслуживанию автотранспорта не позднее, чем за 2 (два) дня до даты проведения соответствующих работ.</w:t>
      </w:r>
    </w:p>
    <w:p w14:paraId="609CDB3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безопасную эксплуатацию предоставляемого автотранспорта. Предоставляемый автотранспорт должен быть оснащен следующим оборудованием и принадлежностями:</w:t>
      </w:r>
    </w:p>
    <w:p w14:paraId="7C9199D3" w14:textId="77777777" w:rsidR="00175EFB" w:rsidRPr="00770458" w:rsidRDefault="00175EFB" w:rsidP="00175EFB">
      <w:pPr>
        <w:numPr>
          <w:ilvl w:val="0"/>
          <w:numId w:val="45"/>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комплектами шин для летнего и зимнего сезона эксплуатации;</w:t>
      </w:r>
    </w:p>
    <w:p w14:paraId="78C7283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Согласовывать с Заказчиком замены водительского состава, обслуживающих деятельность Заказчика. </w:t>
      </w:r>
    </w:p>
    <w:p w14:paraId="0B5F9E4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Нести возникшие в связи с оказанием Услуг расходы на оплату сборов, взимаемых на законных основаниях и в установленном порядке.</w:t>
      </w:r>
    </w:p>
    <w:p w14:paraId="6E47D5D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Своевременно предоставлять Заказчику исправный автотранспорт в чистом состоянии, удовлетворяющий требованиям безопасности перевозки пассажиров (в соответствии с требованиями, предъявляемыми законодательством Российской Федерации к техническому состоянию автотранспортных средств при их эксплуатации), а также заправленный горюче-смазочными материалами.</w:t>
      </w:r>
    </w:p>
    <w:p w14:paraId="54E3A75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Заменить водителя в случае ненадлежащего исполнения им своих функциональных обязанностей при оказании Услуг по требованию и в срок, оговоренный с Заказчиком, но не позднее 1 (одного)дня с момента получения требования Заказчика.</w:t>
      </w:r>
    </w:p>
    <w:p w14:paraId="3C96C55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в полном объёме расходы, связанные с Услугами, включая расходы на автотранспорт, на горюче-смазочные материалы (в том числе топливо), мойку и чистку.</w:t>
      </w:r>
    </w:p>
    <w:p w14:paraId="7F1D583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Обеспечивать возможность выезда представителя Исполнителя на место дорожно-транспортных происшествий и участия в надлежащем оформлении материалов, являющихся основанием для последующего возмещения возможного ущерба (в том числе в связи с причинением вреда жизни, здоровью, имуществу пассажиров).</w:t>
      </w:r>
    </w:p>
    <w:p w14:paraId="23CD5BD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подачу автотранспорта по адресу, указанному в заявке Заказчика, с учетом допустимой скорости автотранспорта, не превышая установленных ограничений для населенных пунктов и с учетом интенсивности движения, но не позднее 15 (пятнадцати) минут от установленного в заявке времени.</w:t>
      </w:r>
    </w:p>
    <w:p w14:paraId="184933A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Согласовывать с Заказчиком функциональные обязанности водителей, диспетчеров, а также иных сотрудников Исполнителя, задействованных в оказании Услуг.</w:t>
      </w:r>
    </w:p>
    <w:p w14:paraId="4B505541" w14:textId="77777777" w:rsidR="00175EFB" w:rsidRPr="00770458" w:rsidRDefault="00175EFB" w:rsidP="00175EFB">
      <w:pPr>
        <w:tabs>
          <w:tab w:val="left" w:pos="1134"/>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Соблюдать требования охраны труда, пожарной безопасности, соблюдать противопожарный режим, подчиняться всем правилам и распорядкам, принятым в организации Заказчика.</w:t>
      </w:r>
    </w:p>
    <w:p w14:paraId="63E37D8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Своевременно предоставлять Заказчику все необходимые (в том числе запрашиваемые) отчётные документы, связанные с оказанием Услуг.</w:t>
      </w:r>
    </w:p>
    <w:p w14:paraId="2954430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водителей:</w:t>
      </w:r>
    </w:p>
    <w:p w14:paraId="209BE485"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удостоверение на право управления транспортным средством, соответствующей категории транспортного средства;</w:t>
      </w:r>
    </w:p>
    <w:p w14:paraId="179A83A8"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прошедших ежедневный медицинский осмотр и допущенных к управлению автотранспортом;</w:t>
      </w:r>
    </w:p>
    <w:p w14:paraId="1DB9867F"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средства мобильной телефонной связи;</w:t>
      </w:r>
    </w:p>
    <w:p w14:paraId="71696E08"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опрятный внешний вид (желательно классический темный костюм со светлой рубашкой и галстуком);</w:t>
      </w:r>
    </w:p>
    <w:p w14:paraId="74AF1613"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не курящих в салоне автотранспорта.</w:t>
      </w:r>
    </w:p>
    <w:p w14:paraId="7BEEC9C4"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Предоставлять автотранспорт с годом выпуска, не ранее </w:t>
      </w:r>
      <w:r w:rsidRPr="006B57F7">
        <w:rPr>
          <w:rFonts w:ascii="Times New Roman" w:hAnsi="Times New Roman" w:cs="Times New Roman"/>
          <w:sz w:val="28"/>
          <w:szCs w:val="28"/>
        </w:rPr>
        <w:t>2019</w:t>
      </w:r>
      <w:r w:rsidRPr="00770458">
        <w:rPr>
          <w:rFonts w:ascii="Times New Roman" w:hAnsi="Times New Roman" w:cs="Times New Roman"/>
          <w:sz w:val="28"/>
          <w:szCs w:val="28"/>
        </w:rPr>
        <w:t xml:space="preserve"> года выпуска. </w:t>
      </w:r>
    </w:p>
    <w:p w14:paraId="12BF4F94"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за свой счет организацию круглосуточной доставки водительского состава для выполнения условий Договора.</w:t>
      </w:r>
    </w:p>
    <w:p w14:paraId="505C9F7B"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круглосуточную работу пунктов диспетчерской службы.</w:t>
      </w:r>
    </w:p>
    <w:p w14:paraId="0C5F0CC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полном объёме обеспечивать расходы, связанные с оказанием Услуг, включая:</w:t>
      </w:r>
    </w:p>
    <w:p w14:paraId="357AC327"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медицинское освидетельствование водителей;</w:t>
      </w:r>
    </w:p>
    <w:p w14:paraId="419D8F3A"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поддержание автотранспорта в технически исправном состоянии;</w:t>
      </w:r>
    </w:p>
    <w:p w14:paraId="548C78AA"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горюче-смазочные материалы (в т. ч. топливо);</w:t>
      </w:r>
    </w:p>
    <w:p w14:paraId="2BFDEE5F"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осуществление технического обслуживания, текущего и капитального ремонта (включая обеспечение запасными частями и расходными материалами);</w:t>
      </w:r>
    </w:p>
    <w:p w14:paraId="47AE7978" w14:textId="1DC41A24"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lastRenderedPageBreak/>
        <w:t xml:space="preserve">страхование жизни и здоровья водителей и каждого </w:t>
      </w:r>
      <w:proofErr w:type="spellStart"/>
      <w:r w:rsidRPr="00770458">
        <w:rPr>
          <w:rFonts w:ascii="Times New Roman" w:hAnsi="Times New Roman" w:cs="Times New Roman"/>
          <w:sz w:val="28"/>
          <w:szCs w:val="28"/>
        </w:rPr>
        <w:t>пассажиро</w:t>
      </w:r>
      <w:proofErr w:type="spellEnd"/>
      <w:r w:rsidR="0023651E">
        <w:rPr>
          <w:rFonts w:ascii="Times New Roman" w:hAnsi="Times New Roman" w:cs="Times New Roman"/>
          <w:sz w:val="28"/>
          <w:szCs w:val="28"/>
        </w:rPr>
        <w:t>-</w:t>
      </w:r>
      <w:r w:rsidRPr="00770458">
        <w:rPr>
          <w:rFonts w:ascii="Times New Roman" w:hAnsi="Times New Roman" w:cs="Times New Roman"/>
          <w:sz w:val="28"/>
          <w:szCs w:val="28"/>
        </w:rPr>
        <w:t xml:space="preserve">места автотранспорта </w:t>
      </w:r>
      <w:r w:rsidRPr="00770458">
        <w:rPr>
          <w:rFonts w:ascii="Times New Roman" w:hAnsi="Times New Roman" w:cs="Times New Roman"/>
          <w:sz w:val="28"/>
          <w:szCs w:val="28"/>
        </w:rPr>
        <w:br/>
        <w:t>по ОСАГО;</w:t>
      </w:r>
    </w:p>
    <w:p w14:paraId="0B76CAF6"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выплата заработной платы водителям;</w:t>
      </w:r>
    </w:p>
    <w:p w14:paraId="6754F517"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размещение автотранспорта в гаражах, на стоянках, парковках.</w:t>
      </w:r>
    </w:p>
    <w:p w14:paraId="414B564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гарантирует, что весь автотранспорт технически исправен, прошел в установленном порядке технический осмотр.</w:t>
      </w:r>
    </w:p>
    <w:p w14:paraId="0239193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случае гибели или причинения вреда здоровью сотрудникам Заказчика, происшедшим во время оказания Услуг, ущерб должен быть возмещен в соответствии с законодательством Российской Федерации.</w:t>
      </w:r>
    </w:p>
    <w:p w14:paraId="63881FE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При оказании Услуг экипажи (водители) должны иметь возможность, обеспечиваемую за счёт средств Исполнителя, оперативно (не более 5 (пяти) минут) и своевременно контактировать с Заказчиком, диспетчерской службой, экстренными службами (средства связи).</w:t>
      </w:r>
    </w:p>
    <w:p w14:paraId="783CB61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К управлению автобусами, осуществляющими организованную перевозку группы учащихся, допускаются водители, имеющие непрерывный стаж работы в качестве водителя транспортного средства категории "D" не менее 12 из последних 13 месяцев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w:t>
      </w:r>
    </w:p>
    <w:p w14:paraId="4C23552B"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Перед поездкой водитель обязан пройти обязательный предрейсовый и послерейсовый медицинский осмотр.             </w:t>
      </w:r>
    </w:p>
    <w:p w14:paraId="02873C59"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  Исполнитель обеспечивает:</w:t>
      </w:r>
    </w:p>
    <w:p w14:paraId="1922E12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периодическое проведение инструктажей по безопасности дорожного движения с водителями (о мерах безопасности при организации подвоза в зимний период, порядок действий при погрузке и выгрузке учащихся, при возникновении ЧС, связанных с захватом заложников, поджогом, аварии и пр.).</w:t>
      </w:r>
    </w:p>
    <w:p w14:paraId="6A23445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проверку чистоты салонов автотранспортных средств, не допущение неисправностей, которые могут нанести вред здоровью и имуществу учащимся.</w:t>
      </w:r>
    </w:p>
    <w:p w14:paraId="6601CBE4"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работа на маршрутах транспортных средств, оборудованных приборами спутниковой радионавигации ГЛОНАСС.</w:t>
      </w:r>
    </w:p>
    <w:p w14:paraId="6DF7E78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наличие лицензии на осуществление деятельности по перевозке пассажиров автомобильным транспортом, оборудованным для перевозок более восьми человек;</w:t>
      </w:r>
    </w:p>
    <w:p w14:paraId="5A7B2AD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наличие в каждом транспортном средстве огнетушителей, медицинской аптечки, знаком аварийной остановки, противооткатных упоров.</w:t>
      </w:r>
    </w:p>
    <w:p w14:paraId="42278ED7"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исполнение установленной законодательством Российской Федерации обязанности по страхованию гражданской ответственности владельцев транспортных средств.</w:t>
      </w:r>
    </w:p>
    <w:p w14:paraId="029F96F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При оказании услуг по перевозке пассажиров соблюдаются требования Методических рекомендаций по обеспечению санитарно-эпидемиологического благополучия и безопасности дорожного движения при перевозках организованных групп детей автомобильным транспортом от 21.09.2006, утвержденных руководителем службы по надзору в сфере защиты прав потребителей и благополучия человека и начальником департамента обеспечения безопасности дорожного движения МВД РФ.</w:t>
      </w:r>
    </w:p>
    <w:p w14:paraId="3F6E3DF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Водителю автобуса при перевозке запрещается:</w:t>
      </w:r>
    </w:p>
    <w:p w14:paraId="034B2EB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следовать со скоростью более 60 км/час;</w:t>
      </w:r>
    </w:p>
    <w:p w14:paraId="764B8C4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изменять маршрут следования;</w:t>
      </w:r>
    </w:p>
    <w:p w14:paraId="4B5248C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перевозить в салоне автобуса, в котором находятся пассажиры, любой груз, багаж или инвентарь, кроме ручной клади и личных вещей пассажиров;</w:t>
      </w:r>
    </w:p>
    <w:p w14:paraId="2EBFE7B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оставлять автобус или покидать свое место, если в салоне автобуса находятся пассажиры, в том числе при посадке и высадке пассажиров;</w:t>
      </w:r>
    </w:p>
    <w:p w14:paraId="1329525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покидать свое место или оставлять транспортное средство, если им не приняты меры, исключающие самопроизвольное   движение транспортного средства или использование его в отсутствие водителя;</w:t>
      </w:r>
    </w:p>
    <w:p w14:paraId="33498F6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осуществлять движение автобуса задним ходом.</w:t>
      </w:r>
    </w:p>
    <w:p w14:paraId="28103A0A"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пути следования водитель обязан строго выполнять Правила дорожного движения, плавно трогаться с места, выдерживать дистанцию между впереди идущим транспортным средством, без необходимости резко не тормозить, принимать меры предосторожности, быть внимательным к окружающей обстановке.</w:t>
      </w:r>
    </w:p>
    <w:p w14:paraId="118F6BA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По прибытии к пункту высадки водитель осматривает салон автобуса. При обнаружении в салоне личных вещей пассажиров передать их сопровождающему.</w:t>
      </w:r>
    </w:p>
    <w:p w14:paraId="4620925F"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Исполнитель обеспечивает технически исправное и надлежащее санитарное состояние транспортного средства, исполнение графика подачи автобуса. </w:t>
      </w:r>
    </w:p>
    <w:p w14:paraId="6A9C17A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обеспечивает соответствие профессиональных качеств и квалификацию водителей, обслуживающих автобусы.</w:t>
      </w:r>
    </w:p>
    <w:p w14:paraId="01447D6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Подбор типа и марки автобусов осуществляется согласно заявкам Заказчика с учётом вида перевозок, а также дорожных и погодно-климатических условий.</w:t>
      </w:r>
    </w:p>
    <w:p w14:paraId="3B8A6A39"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Требования соответствия нормативным документам:</w:t>
      </w:r>
      <w:r w:rsidRPr="00770458">
        <w:rPr>
          <w:rFonts w:ascii="Times New Roman" w:hAnsi="Times New Roman" w:cs="Times New Roman"/>
          <w:sz w:val="28"/>
          <w:szCs w:val="28"/>
        </w:rPr>
        <w:t xml:space="preserve"> </w:t>
      </w:r>
    </w:p>
    <w:p w14:paraId="4819D5D7"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Исполнитель обязан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 </w:t>
      </w:r>
    </w:p>
    <w:p w14:paraId="222D62D6"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lastRenderedPageBreak/>
        <w:t>Исполнитель обязан предоставить документацию согласно техническому заданию.</w:t>
      </w:r>
    </w:p>
    <w:p w14:paraId="42357B64"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должен 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техническим регламентам, государственным стандартам, другим нормативным документам), лицензирования, установленным действующим законодательством Российской Федерации, в том числе требованиям:</w:t>
      </w:r>
    </w:p>
    <w:p w14:paraId="18CB8864"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09.02.2007 № 16-ФЗ «О транспортной безопасности»;</w:t>
      </w:r>
    </w:p>
    <w:p w14:paraId="533C2EBB"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10.12.1995 № 196-ФЗ «О безопасности дорожного движения»;</w:t>
      </w:r>
    </w:p>
    <w:p w14:paraId="46D9A3EF"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25.04.2002 № 40-ФЗ «Об обязательном страховании гражданской ответственности владельцев транспортных средств»;</w:t>
      </w:r>
    </w:p>
    <w:p w14:paraId="2672E629"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w:t>
      </w:r>
    </w:p>
    <w:p w14:paraId="20F480AC"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Постановления Правительства РФ от 05.12.2011 № 1008 «О проведении технического осмотра транспортных средств».</w:t>
      </w:r>
    </w:p>
    <w:p w14:paraId="5EF90ECA"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w:t>
      </w:r>
      <w:r w:rsidRPr="00770458">
        <w:rPr>
          <w:rFonts w:ascii="Times New Roman" w:hAnsi="Times New Roman" w:cs="Times New Roman"/>
          <w:sz w:val="28"/>
          <w:szCs w:val="28"/>
        </w:rPr>
        <w:tab/>
        <w:t>Правила организованной перевозки группы детей автобусами, утвержденных постановлением Правительства Российской Федерации от 17 декабря 2013 г. №1177;</w:t>
      </w:r>
    </w:p>
    <w:p w14:paraId="13B94017"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Федеральный закон от 08.11.2007 № 259-ФЗ «Устав автомобильного транспорта и городского наземного электрического транспорта»;</w:t>
      </w:r>
    </w:p>
    <w:p w14:paraId="44DC6AA0"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Федеральный закон от 04.05.2011 № 99-ФЗ «О лицензировании отдельных видов деятельности»;</w:t>
      </w:r>
    </w:p>
    <w:p w14:paraId="56F365C6"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Постановление Правительства Российской Федерации от 10.09.2009 №720 «Об утверждении технического регламента о безопасности колесных транспортных средств»;</w:t>
      </w:r>
    </w:p>
    <w:p w14:paraId="52943B1D"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Приказ Минтранса России от 31.07.2012 N 285 "Об утверждении требований к средствам навигации, функционирующим с использованием навигационных сигналов системы ГЛОНАСС или ГЛОНАСС/GPS и предназначенным для обязательного оснащения транспортных средств категории M, используемых для коммерческих перевозок пассажиров, и категории N, используемых для перевозки опасных грузов".</w:t>
      </w:r>
    </w:p>
    <w:p w14:paraId="1BACADBD"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Сроки оказания услуг по Договору:</w:t>
      </w:r>
    </w:p>
    <w:p w14:paraId="4A91FC35"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 xml:space="preserve">По заявкам Заказчика </w:t>
      </w:r>
    </w:p>
    <w:p w14:paraId="5D856135" w14:textId="77777777" w:rsidR="00175EFB" w:rsidRPr="00770458" w:rsidRDefault="00175EFB" w:rsidP="00175EFB">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начало: </w:t>
      </w:r>
      <w:r>
        <w:rPr>
          <w:rFonts w:ascii="Times New Roman" w:eastAsia="Times New Roman" w:hAnsi="Times New Roman" w:cs="Times New Roman"/>
          <w:color w:val="000000" w:themeColor="text1"/>
          <w:sz w:val="28"/>
          <w:szCs w:val="28"/>
          <w:lang w:eastAsia="ru-RU"/>
        </w:rPr>
        <w:t xml:space="preserve">(не ранее) </w:t>
      </w:r>
      <w:r w:rsidRPr="00770458">
        <w:rPr>
          <w:rFonts w:ascii="Times New Roman" w:eastAsia="Times New Roman" w:hAnsi="Times New Roman" w:cs="Times New Roman"/>
          <w:color w:val="000000" w:themeColor="text1"/>
          <w:sz w:val="28"/>
          <w:szCs w:val="28"/>
          <w:lang w:eastAsia="ru-RU"/>
        </w:rPr>
        <w:t>01.01.202</w:t>
      </w:r>
      <w:r>
        <w:rPr>
          <w:rFonts w:ascii="Times New Roman" w:eastAsia="Times New Roman" w:hAnsi="Times New Roman" w:cs="Times New Roman"/>
          <w:color w:val="000000" w:themeColor="text1"/>
          <w:sz w:val="28"/>
          <w:szCs w:val="28"/>
          <w:lang w:eastAsia="ru-RU"/>
        </w:rPr>
        <w:t>3</w:t>
      </w:r>
      <w:r w:rsidRPr="00770458">
        <w:rPr>
          <w:rFonts w:ascii="Times New Roman" w:eastAsia="Times New Roman" w:hAnsi="Times New Roman" w:cs="Times New Roman"/>
          <w:color w:val="000000" w:themeColor="text1"/>
          <w:sz w:val="28"/>
          <w:szCs w:val="28"/>
          <w:lang w:eastAsia="ru-RU"/>
        </w:rPr>
        <w:t>г.</w:t>
      </w:r>
    </w:p>
    <w:p w14:paraId="60EF13EE"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eastAsia="Times New Roman" w:hAnsi="Times New Roman" w:cs="Times New Roman"/>
          <w:sz w:val="28"/>
          <w:szCs w:val="28"/>
          <w:lang w:eastAsia="ru-RU"/>
        </w:rPr>
        <w:t>окончание: 31.12.202</w:t>
      </w:r>
      <w:r>
        <w:rPr>
          <w:rFonts w:ascii="Times New Roman" w:eastAsia="Times New Roman" w:hAnsi="Times New Roman" w:cs="Times New Roman"/>
          <w:sz w:val="28"/>
          <w:szCs w:val="28"/>
          <w:lang w:eastAsia="ru-RU"/>
        </w:rPr>
        <w:t>3</w:t>
      </w:r>
      <w:r w:rsidRPr="00770458">
        <w:rPr>
          <w:rFonts w:ascii="Times New Roman" w:eastAsia="Times New Roman" w:hAnsi="Times New Roman" w:cs="Times New Roman"/>
          <w:sz w:val="28"/>
          <w:szCs w:val="28"/>
          <w:lang w:eastAsia="ru-RU"/>
        </w:rPr>
        <w:t>г.</w:t>
      </w:r>
    </w:p>
    <w:p w14:paraId="4EDC7DF5"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 xml:space="preserve">Ежедневно. </w:t>
      </w:r>
    </w:p>
    <w:p w14:paraId="7BD8FA70"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Место оказания услуг:</w:t>
      </w:r>
    </w:p>
    <w:p w14:paraId="4E0CA41B"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lastRenderedPageBreak/>
        <w:t>В пределах Московской области и г. Москвы (при подаче автомобиля за город стоимость услуг не увеличивается).</w:t>
      </w:r>
    </w:p>
    <w:p w14:paraId="56007EBE"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Порядок оказания услуг, этапы, последовательность, график, порядок поэтапной выплаты авансирования, а также поэтапной оплаты исполненных условий Договора:</w:t>
      </w:r>
    </w:p>
    <w:p w14:paraId="6C0B1E2E" w14:textId="77777777" w:rsidR="00175EFB" w:rsidRDefault="00175EFB" w:rsidP="00175EFB">
      <w:pPr>
        <w:pStyle w:val="af5"/>
        <w:ind w:firstLine="567"/>
        <w:jc w:val="both"/>
        <w:rPr>
          <w:rFonts w:ascii="Times New Roman" w:hAnsi="Times New Roman" w:cs="Times New Roman"/>
          <w:sz w:val="28"/>
          <w:szCs w:val="28"/>
          <w:lang w:val="ru-RU" w:eastAsia="ar-SA"/>
        </w:rPr>
      </w:pPr>
      <w:r>
        <w:rPr>
          <w:rFonts w:ascii="Times New Roman" w:hAnsi="Times New Roman" w:cs="Times New Roman"/>
          <w:sz w:val="28"/>
          <w:szCs w:val="28"/>
          <w:lang w:val="ru-RU" w:eastAsia="ar-SA"/>
        </w:rPr>
        <w:t>Порядок направления заявок Заказчика: заявка направляется лицу, указанному в п. 13.4. Договора не менее чем за 1 (один) день до планируемой даты оказания услуг.</w:t>
      </w:r>
    </w:p>
    <w:p w14:paraId="0191BEC7" w14:textId="77777777" w:rsidR="00175EFB" w:rsidRDefault="00175EFB" w:rsidP="00175EFB">
      <w:pPr>
        <w:pStyle w:val="af5"/>
        <w:ind w:firstLine="567"/>
        <w:jc w:val="both"/>
        <w:rPr>
          <w:rFonts w:ascii="Times New Roman" w:hAnsi="Times New Roman" w:cs="Times New Roman"/>
          <w:sz w:val="28"/>
          <w:szCs w:val="28"/>
          <w:lang w:val="ru-RU" w:eastAsia="ar-SA"/>
        </w:rPr>
      </w:pPr>
      <w:r>
        <w:rPr>
          <w:rFonts w:ascii="Times New Roman" w:hAnsi="Times New Roman" w:cs="Times New Roman"/>
          <w:sz w:val="28"/>
          <w:szCs w:val="28"/>
          <w:lang w:val="ru-RU" w:eastAsia="ar-SA"/>
        </w:rPr>
        <w:t xml:space="preserve">Заявка направляется в свободной письменной форме и должна содержать дату оказания услуг, вид и количество транспортных средств. Заявка может направлена текстовым сообщением посредством мобильной связи и(или) электронной почты. </w:t>
      </w:r>
    </w:p>
    <w:p w14:paraId="4F5099B4" w14:textId="77777777" w:rsidR="00175EFB" w:rsidRPr="00770458" w:rsidRDefault="00175EFB" w:rsidP="00175EFB">
      <w:pPr>
        <w:pStyle w:val="af5"/>
        <w:ind w:firstLine="567"/>
        <w:jc w:val="both"/>
        <w:rPr>
          <w:rFonts w:ascii="Times New Roman" w:hAnsi="Times New Roman" w:cs="Times New Roman"/>
          <w:sz w:val="28"/>
          <w:szCs w:val="28"/>
          <w:lang w:val="ru-RU" w:eastAsia="ar-SA"/>
        </w:rPr>
      </w:pPr>
      <w:r w:rsidRPr="00770458">
        <w:rPr>
          <w:rFonts w:ascii="Times New Roman" w:hAnsi="Times New Roman" w:cs="Times New Roman"/>
          <w:sz w:val="28"/>
          <w:szCs w:val="28"/>
          <w:lang w:val="ru-RU" w:eastAsia="ar-SA"/>
        </w:rPr>
        <w:t xml:space="preserve">Авансирование не предусмотрено. </w:t>
      </w:r>
    </w:p>
    <w:p w14:paraId="62257E2F" w14:textId="5B8300ED" w:rsidR="00175EFB" w:rsidRPr="00770458" w:rsidRDefault="00175EFB" w:rsidP="00175EFB">
      <w:pPr>
        <w:pStyle w:val="af5"/>
        <w:ind w:firstLine="567"/>
        <w:jc w:val="both"/>
        <w:rPr>
          <w:rFonts w:ascii="Times New Roman" w:hAnsi="Times New Roman" w:cs="Times New Roman"/>
          <w:sz w:val="28"/>
          <w:szCs w:val="28"/>
          <w:lang w:val="ru-RU" w:eastAsia="ar-SA"/>
        </w:rPr>
      </w:pPr>
      <w:r w:rsidRPr="00770458">
        <w:rPr>
          <w:rFonts w:ascii="Times New Roman" w:hAnsi="Times New Roman" w:cs="Times New Roman"/>
          <w:sz w:val="28"/>
          <w:szCs w:val="28"/>
          <w:lang w:val="ru-RU" w:eastAsia="ar-SA"/>
        </w:rPr>
        <w:t>Порядок оплаты: Оплата оказанных услуг производится ежемесячно</w:t>
      </w:r>
      <w:r w:rsidR="00840153">
        <w:rPr>
          <w:rFonts w:ascii="Times New Roman" w:hAnsi="Times New Roman" w:cs="Times New Roman"/>
          <w:sz w:val="28"/>
          <w:szCs w:val="28"/>
          <w:lang w:val="ru-RU" w:eastAsia="ar-SA"/>
        </w:rPr>
        <w:t>,</w:t>
      </w:r>
      <w:r w:rsidRPr="00770458">
        <w:rPr>
          <w:rFonts w:ascii="Times New Roman" w:hAnsi="Times New Roman" w:cs="Times New Roman"/>
          <w:sz w:val="28"/>
          <w:szCs w:val="28"/>
          <w:lang w:val="ru-RU" w:eastAsia="ar-SA"/>
        </w:rPr>
        <w:t xml:space="preserve"> на основании </w:t>
      </w:r>
      <w:r w:rsidR="00840153">
        <w:rPr>
          <w:rFonts w:ascii="Times New Roman" w:hAnsi="Times New Roman" w:cs="Times New Roman"/>
          <w:sz w:val="28"/>
          <w:szCs w:val="28"/>
          <w:lang w:val="ru-RU" w:eastAsia="ar-SA"/>
        </w:rPr>
        <w:t xml:space="preserve">выставленного </w:t>
      </w:r>
      <w:r w:rsidRPr="00770458">
        <w:rPr>
          <w:rFonts w:ascii="Times New Roman" w:hAnsi="Times New Roman" w:cs="Times New Roman"/>
          <w:sz w:val="28"/>
          <w:szCs w:val="28"/>
          <w:lang w:val="ru-RU" w:eastAsia="ar-SA"/>
        </w:rPr>
        <w:t xml:space="preserve">Исполнителем Заказчику счета после подписания Заказчиком Акта сдачи-приемки услуг, путем безналичного перечисления на расчетный счет Исполнителя денежных средств в срок, не превышающий </w:t>
      </w:r>
      <w:r>
        <w:rPr>
          <w:rFonts w:ascii="Times New Roman" w:hAnsi="Times New Roman" w:cs="Times New Roman"/>
          <w:sz w:val="28"/>
          <w:szCs w:val="28"/>
          <w:lang w:val="ru-RU" w:eastAsia="ar-SA"/>
        </w:rPr>
        <w:t>20</w:t>
      </w:r>
      <w:r w:rsidRPr="00770458">
        <w:rPr>
          <w:rFonts w:ascii="Times New Roman" w:hAnsi="Times New Roman" w:cs="Times New Roman"/>
          <w:sz w:val="28"/>
          <w:szCs w:val="28"/>
          <w:lang w:val="ru-RU" w:eastAsia="ar-SA"/>
        </w:rPr>
        <w:t xml:space="preserve"> (</w:t>
      </w:r>
      <w:r w:rsidR="00840153">
        <w:rPr>
          <w:rFonts w:ascii="Times New Roman" w:hAnsi="Times New Roman" w:cs="Times New Roman"/>
          <w:sz w:val="28"/>
          <w:szCs w:val="28"/>
          <w:lang w:val="ru-RU" w:eastAsia="ar-SA"/>
        </w:rPr>
        <w:t>двадцати</w:t>
      </w:r>
      <w:r w:rsidRPr="00770458">
        <w:rPr>
          <w:rFonts w:ascii="Times New Roman" w:hAnsi="Times New Roman" w:cs="Times New Roman"/>
          <w:sz w:val="28"/>
          <w:szCs w:val="28"/>
          <w:lang w:val="ru-RU" w:eastAsia="ar-SA"/>
        </w:rPr>
        <w:t>) рабочих дней со дня подписания Заказчиком Акта сдачи-приемки услуг.</w:t>
      </w:r>
    </w:p>
    <w:tbl>
      <w:tblPr>
        <w:tblW w:w="10031" w:type="dxa"/>
        <w:tblLook w:val="0000" w:firstRow="0" w:lastRow="0" w:firstColumn="0" w:lastColumn="0" w:noHBand="0" w:noVBand="0"/>
      </w:tblPr>
      <w:tblGrid>
        <w:gridCol w:w="5211"/>
        <w:gridCol w:w="4820"/>
      </w:tblGrid>
      <w:tr w:rsidR="00175EFB" w:rsidRPr="00F6071F" w14:paraId="46482313" w14:textId="77777777" w:rsidTr="005D50F1">
        <w:tc>
          <w:tcPr>
            <w:tcW w:w="5211" w:type="dxa"/>
            <w:shd w:val="clear" w:color="auto" w:fill="auto"/>
          </w:tcPr>
          <w:p w14:paraId="5366B6AD" w14:textId="77777777" w:rsidR="00175EFB" w:rsidRDefault="00175EFB" w:rsidP="005D50F1">
            <w:pPr>
              <w:tabs>
                <w:tab w:val="left" w:pos="708"/>
                <w:tab w:val="left" w:pos="2140"/>
              </w:tabs>
              <w:jc w:val="both"/>
              <w:rPr>
                <w:rFonts w:ascii="Times New Roman" w:hAnsi="Times New Roman" w:cs="Times New Roman"/>
                <w:bCs/>
                <w:sz w:val="28"/>
                <w:szCs w:val="28"/>
              </w:rPr>
            </w:pPr>
          </w:p>
          <w:p w14:paraId="267AF061" w14:textId="77777777" w:rsidR="00175EFB" w:rsidRPr="00770458" w:rsidRDefault="00175EFB" w:rsidP="005D50F1">
            <w:pPr>
              <w:tabs>
                <w:tab w:val="left" w:pos="708"/>
                <w:tab w:val="left" w:pos="2140"/>
              </w:tabs>
              <w:jc w:val="both"/>
              <w:rPr>
                <w:rFonts w:ascii="Times New Roman" w:hAnsi="Times New Roman" w:cs="Times New Roman"/>
                <w:bCs/>
                <w:iCs/>
                <w:sz w:val="28"/>
                <w:szCs w:val="28"/>
              </w:rPr>
            </w:pPr>
            <w:r w:rsidRPr="00770458">
              <w:rPr>
                <w:rFonts w:ascii="Times New Roman" w:hAnsi="Times New Roman" w:cs="Times New Roman"/>
                <w:bCs/>
                <w:sz w:val="28"/>
                <w:szCs w:val="28"/>
              </w:rPr>
              <w:t>ЗАКАЗЧИК:</w:t>
            </w:r>
          </w:p>
          <w:p w14:paraId="5564716F"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p>
          <w:p w14:paraId="09609202"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______________ /Борисова Д.О. /</w:t>
            </w:r>
          </w:p>
          <w:p w14:paraId="58CE12AB"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М.П.</w:t>
            </w:r>
          </w:p>
        </w:tc>
        <w:tc>
          <w:tcPr>
            <w:tcW w:w="4820" w:type="dxa"/>
            <w:shd w:val="clear" w:color="auto" w:fill="auto"/>
          </w:tcPr>
          <w:p w14:paraId="74AF0FF2" w14:textId="77777777" w:rsidR="00175EFB"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7B03B158"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ИСПОЛНИТЕЛЬ:</w:t>
            </w:r>
          </w:p>
          <w:p w14:paraId="57B775AD"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342A5FAA"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___________/</w:t>
            </w:r>
            <w:r>
              <w:rPr>
                <w:rFonts w:ascii="Times New Roman" w:hAnsi="Times New Roman" w:cs="Times New Roman"/>
                <w:bCs/>
                <w:sz w:val="28"/>
                <w:szCs w:val="28"/>
              </w:rPr>
              <w:t>_____________</w:t>
            </w:r>
            <w:r w:rsidRPr="00770458">
              <w:rPr>
                <w:rFonts w:ascii="Times New Roman" w:hAnsi="Times New Roman" w:cs="Times New Roman"/>
                <w:bCs/>
                <w:sz w:val="28"/>
                <w:szCs w:val="28"/>
              </w:rPr>
              <w:t>/</w:t>
            </w:r>
          </w:p>
          <w:p w14:paraId="58A4D339"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bCs/>
                <w:sz w:val="28"/>
                <w:szCs w:val="28"/>
              </w:rPr>
              <w:t>М.П</w:t>
            </w:r>
            <w:r>
              <w:rPr>
                <w:rFonts w:ascii="Times New Roman" w:hAnsi="Times New Roman" w:cs="Times New Roman"/>
                <w:bCs/>
                <w:sz w:val="28"/>
                <w:szCs w:val="28"/>
              </w:rPr>
              <w:t>.</w:t>
            </w:r>
          </w:p>
        </w:tc>
      </w:tr>
    </w:tbl>
    <w:p w14:paraId="587662EC" w14:textId="77777777" w:rsidR="00175EFB" w:rsidRPr="00770458" w:rsidRDefault="00175EFB" w:rsidP="00175EFB">
      <w:pPr>
        <w:pStyle w:val="af5"/>
        <w:ind w:left="720"/>
        <w:jc w:val="both"/>
        <w:rPr>
          <w:rFonts w:ascii="Times New Roman" w:hAnsi="Times New Roman" w:cs="Times New Roman"/>
          <w:sz w:val="28"/>
          <w:szCs w:val="28"/>
          <w:lang w:val="ru-RU"/>
        </w:rPr>
      </w:pPr>
    </w:p>
    <w:tbl>
      <w:tblPr>
        <w:tblW w:w="10031" w:type="dxa"/>
        <w:tblLook w:val="0000" w:firstRow="0" w:lastRow="0" w:firstColumn="0" w:lastColumn="0" w:noHBand="0" w:noVBand="0"/>
      </w:tblPr>
      <w:tblGrid>
        <w:gridCol w:w="5211"/>
        <w:gridCol w:w="4820"/>
      </w:tblGrid>
      <w:tr w:rsidR="00175EFB" w:rsidRPr="00F6071F" w14:paraId="769339DB" w14:textId="77777777" w:rsidTr="005D50F1">
        <w:tc>
          <w:tcPr>
            <w:tcW w:w="5211" w:type="dxa"/>
            <w:shd w:val="clear" w:color="auto" w:fill="auto"/>
          </w:tcPr>
          <w:p w14:paraId="50BDDB77"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c>
          <w:tcPr>
            <w:tcW w:w="4820" w:type="dxa"/>
            <w:shd w:val="clear" w:color="auto" w:fill="auto"/>
          </w:tcPr>
          <w:p w14:paraId="1E993501"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r>
    </w:tbl>
    <w:p w14:paraId="157971BD" w14:textId="77777777" w:rsidR="00FA3D65" w:rsidRDefault="00FA3D65" w:rsidP="00840153">
      <w:pPr>
        <w:spacing w:after="0"/>
        <w:rPr>
          <w:ins w:id="33" w:author="Центр Авангард" w:date="2022-12-02T15:18:00Z"/>
          <w:rFonts w:ascii="Times New Roman" w:hAnsi="Times New Roman" w:cs="Times New Roman"/>
          <w:sz w:val="28"/>
          <w:szCs w:val="28"/>
        </w:rPr>
        <w:sectPr w:rsidR="00FA3D65" w:rsidSect="00175EFB">
          <w:pgSz w:w="16838" w:h="11906" w:orient="landscape"/>
          <w:pgMar w:top="850" w:right="1418" w:bottom="1276" w:left="993" w:header="708" w:footer="708" w:gutter="0"/>
          <w:cols w:space="708"/>
          <w:docGrid w:linePitch="360"/>
        </w:sectPr>
      </w:pPr>
    </w:p>
    <w:p w14:paraId="091F863D" w14:textId="690CEB21" w:rsidR="00175EFB" w:rsidDel="00FA3D65" w:rsidRDefault="00175EFB" w:rsidP="00175EFB">
      <w:pPr>
        <w:spacing w:after="0"/>
        <w:rPr>
          <w:del w:id="34" w:author="Центр Авангард" w:date="2022-12-02T15:18:00Z"/>
          <w:rFonts w:ascii="Times New Roman" w:hAnsi="Times New Roman" w:cs="Times New Roman"/>
          <w:sz w:val="28"/>
          <w:szCs w:val="28"/>
        </w:rPr>
      </w:pPr>
    </w:p>
    <w:p w14:paraId="196D996B" w14:textId="6F93CB3C" w:rsidR="00175EFB" w:rsidDel="00FA3D65" w:rsidRDefault="00175EFB" w:rsidP="00175EFB">
      <w:pPr>
        <w:rPr>
          <w:del w:id="35" w:author="Центр Авангард" w:date="2022-12-02T15:18:00Z"/>
          <w:rFonts w:ascii="Times New Roman" w:hAnsi="Times New Roman" w:cs="Times New Roman"/>
          <w:sz w:val="28"/>
          <w:szCs w:val="28"/>
        </w:rPr>
      </w:pPr>
      <w:del w:id="36" w:author="Центр Авангард" w:date="2022-12-02T15:18:00Z">
        <w:r w:rsidDel="00FA3D65">
          <w:rPr>
            <w:rFonts w:ascii="Times New Roman" w:hAnsi="Times New Roman" w:cs="Times New Roman"/>
            <w:sz w:val="28"/>
            <w:szCs w:val="28"/>
          </w:rPr>
          <w:br w:type="page"/>
        </w:r>
      </w:del>
    </w:p>
    <w:p w14:paraId="6DB99D8F" w14:textId="77777777" w:rsidR="00175EFB" w:rsidRDefault="00175EFB" w:rsidP="00840153">
      <w:pPr>
        <w:spacing w:after="0"/>
        <w:rPr>
          <w:rFonts w:ascii="Times New Roman" w:eastAsia="Times New Roman" w:hAnsi="Times New Roman" w:cs="Times New Roman"/>
          <w:sz w:val="28"/>
          <w:szCs w:val="28"/>
          <w:lang w:eastAsia="ru-RU"/>
        </w:rPr>
      </w:pPr>
    </w:p>
    <w:p w14:paraId="26AC8932"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Приложение № 1 к договору на оказание </w:t>
      </w:r>
    </w:p>
    <w:p w14:paraId="44181403"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автотранспортных услуг для нужд </w:t>
      </w:r>
    </w:p>
    <w:p w14:paraId="6AC4908D"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АНО «Учебно-методический центр </w:t>
      </w:r>
    </w:p>
    <w:p w14:paraId="11EA6CC8"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военно-патриотического </w:t>
      </w:r>
    </w:p>
    <w:p w14:paraId="695BFC5C"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воспитания молодёжи </w:t>
      </w:r>
    </w:p>
    <w:p w14:paraId="08ED4F1C"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«АВАНГАРД»</w:t>
      </w:r>
    </w:p>
    <w:p w14:paraId="59C1EF0F" w14:textId="2945CC91" w:rsidR="006F5553" w:rsidRPr="00770458" w:rsidRDefault="00175EFB" w:rsidP="00840153">
      <w:pPr>
        <w:widowControl w:val="0"/>
        <w:autoSpaceDE w:val="0"/>
        <w:jc w:val="right"/>
        <w:rPr>
          <w:rFonts w:ascii="Times New Roman" w:hAnsi="Times New Roman" w:cs="Times New Roman"/>
          <w:b/>
          <w:sz w:val="28"/>
          <w:szCs w:val="28"/>
        </w:rPr>
      </w:pPr>
      <w:r w:rsidRPr="00175EFB">
        <w:rPr>
          <w:rFonts w:ascii="Times New Roman" w:eastAsia="Times New Roman" w:hAnsi="Times New Roman" w:cs="Times New Roman"/>
          <w:sz w:val="28"/>
          <w:szCs w:val="28"/>
          <w:lang w:eastAsia="ru-RU"/>
        </w:rPr>
        <w:t>№ __________ от «_</w:t>
      </w:r>
      <w:proofErr w:type="gramStart"/>
      <w:r w:rsidRPr="00175EFB">
        <w:rPr>
          <w:rFonts w:ascii="Times New Roman" w:eastAsia="Times New Roman" w:hAnsi="Times New Roman" w:cs="Times New Roman"/>
          <w:sz w:val="28"/>
          <w:szCs w:val="28"/>
          <w:lang w:eastAsia="ru-RU"/>
        </w:rPr>
        <w:t>_»_</w:t>
      </w:r>
      <w:proofErr w:type="gramEnd"/>
      <w:r w:rsidRPr="00175EFB">
        <w:rPr>
          <w:rFonts w:ascii="Times New Roman" w:eastAsia="Times New Roman" w:hAnsi="Times New Roman" w:cs="Times New Roman"/>
          <w:sz w:val="28"/>
          <w:szCs w:val="28"/>
          <w:lang w:eastAsia="ru-RU"/>
        </w:rPr>
        <w:t>_______2022г.</w:t>
      </w:r>
    </w:p>
    <w:p w14:paraId="4B2BE4D6" w14:textId="6D12D489" w:rsidR="008F7BD9" w:rsidRDefault="006F5553" w:rsidP="006F5553">
      <w:pPr>
        <w:spacing w:after="0"/>
        <w:jc w:val="center"/>
        <w:rPr>
          <w:rFonts w:ascii="Times New Roman" w:hAnsi="Times New Roman" w:cs="Times New Roman"/>
          <w:b/>
          <w:sz w:val="28"/>
          <w:szCs w:val="28"/>
        </w:rPr>
      </w:pPr>
      <w:r>
        <w:rPr>
          <w:rFonts w:ascii="Times New Roman" w:hAnsi="Times New Roman" w:cs="Times New Roman"/>
          <w:b/>
          <w:sz w:val="28"/>
          <w:szCs w:val="28"/>
        </w:rPr>
        <w:t>Акт приема-передачи услуг</w:t>
      </w:r>
    </w:p>
    <w:p w14:paraId="067087EE" w14:textId="423E70AF" w:rsidR="006F5553" w:rsidRDefault="006F5553" w:rsidP="006F5553">
      <w:pPr>
        <w:spacing w:after="0"/>
        <w:jc w:val="center"/>
        <w:rPr>
          <w:rFonts w:ascii="Times New Roman" w:hAnsi="Times New Roman" w:cs="Times New Roman"/>
          <w:b/>
          <w:sz w:val="28"/>
          <w:szCs w:val="28"/>
        </w:rPr>
      </w:pPr>
      <w:r>
        <w:rPr>
          <w:rFonts w:ascii="Times New Roman" w:hAnsi="Times New Roman" w:cs="Times New Roman"/>
          <w:b/>
          <w:sz w:val="28"/>
          <w:szCs w:val="28"/>
        </w:rPr>
        <w:t>за _____________</w:t>
      </w:r>
      <w:r w:rsidR="00321D66">
        <w:rPr>
          <w:rFonts w:ascii="Times New Roman" w:hAnsi="Times New Roman" w:cs="Times New Roman"/>
          <w:b/>
          <w:sz w:val="28"/>
          <w:szCs w:val="28"/>
        </w:rPr>
        <w:t>____</w:t>
      </w:r>
      <w:r>
        <w:rPr>
          <w:rFonts w:ascii="Times New Roman" w:hAnsi="Times New Roman" w:cs="Times New Roman"/>
          <w:b/>
          <w:sz w:val="28"/>
          <w:szCs w:val="28"/>
        </w:rPr>
        <w:t xml:space="preserve"> 202</w:t>
      </w:r>
      <w:r w:rsidR="00CF6668">
        <w:rPr>
          <w:rFonts w:ascii="Times New Roman" w:hAnsi="Times New Roman" w:cs="Times New Roman"/>
          <w:b/>
          <w:sz w:val="28"/>
          <w:szCs w:val="28"/>
        </w:rPr>
        <w:t>3</w:t>
      </w:r>
      <w:r>
        <w:rPr>
          <w:rFonts w:ascii="Times New Roman" w:hAnsi="Times New Roman" w:cs="Times New Roman"/>
          <w:b/>
          <w:sz w:val="28"/>
          <w:szCs w:val="28"/>
        </w:rPr>
        <w:t xml:space="preserve"> года</w:t>
      </w:r>
    </w:p>
    <w:p w14:paraId="5D8B9D43" w14:textId="5BB44BD2" w:rsidR="006F5553" w:rsidRPr="00A570DE" w:rsidRDefault="00175EFB" w:rsidP="00175EFB">
      <w:pPr>
        <w:spacing w:after="0"/>
        <w:ind w:left="567" w:firstLine="3686"/>
        <w:rPr>
          <w:rFonts w:ascii="Times New Roman" w:hAnsi="Times New Roman" w:cs="Times New Roman"/>
          <w:b/>
          <w:sz w:val="20"/>
          <w:szCs w:val="20"/>
        </w:rPr>
      </w:pPr>
      <w:r>
        <w:rPr>
          <w:rFonts w:ascii="Times New Roman" w:hAnsi="Times New Roman" w:cs="Times New Roman"/>
          <w:b/>
          <w:sz w:val="20"/>
          <w:szCs w:val="20"/>
        </w:rPr>
        <w:t xml:space="preserve">                                          </w:t>
      </w:r>
      <w:r w:rsidR="006F5553" w:rsidRPr="00A570DE">
        <w:rPr>
          <w:rFonts w:ascii="Times New Roman" w:hAnsi="Times New Roman" w:cs="Times New Roman"/>
          <w:b/>
          <w:sz w:val="20"/>
          <w:szCs w:val="20"/>
        </w:rPr>
        <w:t>(</w:t>
      </w:r>
      <w:r w:rsidR="00321D66" w:rsidRPr="00A570DE">
        <w:rPr>
          <w:rFonts w:ascii="Times New Roman" w:hAnsi="Times New Roman" w:cs="Times New Roman"/>
          <w:b/>
          <w:sz w:val="20"/>
          <w:szCs w:val="20"/>
        </w:rPr>
        <w:t>месяц)</w:t>
      </w:r>
    </w:p>
    <w:p w14:paraId="3549F534" w14:textId="048F3E99" w:rsidR="006F5553" w:rsidRDefault="006F5553" w:rsidP="00A570DE">
      <w:pPr>
        <w:spacing w:after="0" w:line="240" w:lineRule="auto"/>
        <w:ind w:firstLine="709"/>
        <w:jc w:val="both"/>
        <w:rPr>
          <w:rFonts w:ascii="Times New Roman" w:hAnsi="Times New Roman" w:cs="Times New Roman"/>
          <w:b/>
          <w:sz w:val="28"/>
          <w:szCs w:val="28"/>
        </w:rPr>
      </w:pPr>
    </w:p>
    <w:p w14:paraId="066120C5" w14:textId="72633954" w:rsidR="006F5553" w:rsidRDefault="006F5553" w:rsidP="006F5553">
      <w:pPr>
        <w:spacing w:after="0" w:line="240" w:lineRule="auto"/>
        <w:ind w:firstLine="709"/>
        <w:jc w:val="both"/>
        <w:rPr>
          <w:rFonts w:ascii="Times New Roman" w:eastAsia="Times New Roman" w:hAnsi="Times New Roman" w:cs="Times New Roman"/>
          <w:color w:val="00000A"/>
          <w:sz w:val="28"/>
          <w:szCs w:val="28"/>
        </w:rPr>
      </w:pPr>
      <w:r w:rsidRPr="00770458">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молодёжи «Авангард»</w:t>
      </w:r>
      <w:r w:rsidRPr="00770458">
        <w:rPr>
          <w:rFonts w:ascii="Times New Roman" w:eastAsia="Times New Roman" w:hAnsi="Times New Roman" w:cs="Times New Roman"/>
          <w:color w:val="00000A"/>
          <w:sz w:val="28"/>
          <w:szCs w:val="28"/>
        </w:rPr>
        <w:t>, именуемая в дальнейшем «Заказчик», в лице директора Борисовой Дарьи Олеговны, действующе</w:t>
      </w:r>
      <w:r w:rsidR="00CF6668">
        <w:rPr>
          <w:rFonts w:ascii="Times New Roman" w:eastAsia="Times New Roman" w:hAnsi="Times New Roman" w:cs="Times New Roman"/>
          <w:color w:val="00000A"/>
          <w:sz w:val="28"/>
          <w:szCs w:val="28"/>
        </w:rPr>
        <w:t>й</w:t>
      </w:r>
      <w:r w:rsidRPr="00770458">
        <w:rPr>
          <w:rFonts w:ascii="Times New Roman" w:eastAsia="Times New Roman" w:hAnsi="Times New Roman" w:cs="Times New Roman"/>
          <w:color w:val="00000A"/>
          <w:sz w:val="28"/>
          <w:szCs w:val="28"/>
        </w:rPr>
        <w:t xml:space="preserve"> на основании Устава, с одной стороны, </w:t>
      </w:r>
      <w:r w:rsidRPr="00770458">
        <w:rPr>
          <w:rFonts w:ascii="Times New Roman" w:hAnsi="Times New Roman" w:cs="Times New Roman"/>
          <w:sz w:val="28"/>
          <w:szCs w:val="28"/>
        </w:rPr>
        <w:t xml:space="preserve">и </w:t>
      </w:r>
      <w:r w:rsidR="00CF6668">
        <w:rPr>
          <w:rFonts w:ascii="Times New Roman" w:hAnsi="Times New Roman" w:cs="Times New Roman"/>
          <w:sz w:val="28"/>
          <w:szCs w:val="28"/>
        </w:rPr>
        <w:t>_________________</w:t>
      </w:r>
      <w:r w:rsidRPr="00770458">
        <w:rPr>
          <w:rFonts w:ascii="Times New Roman" w:hAnsi="Times New Roman" w:cs="Times New Roman"/>
          <w:sz w:val="28"/>
          <w:szCs w:val="28"/>
        </w:rPr>
        <w:t xml:space="preserve">, именуемая в дальнейшем «Исполнитель», </w:t>
      </w:r>
      <w:r w:rsidRPr="00770458">
        <w:rPr>
          <w:rFonts w:ascii="Times New Roman" w:eastAsia="Times New Roman" w:hAnsi="Times New Roman" w:cs="Times New Roman"/>
          <w:color w:val="00000A"/>
          <w:sz w:val="28"/>
          <w:szCs w:val="28"/>
        </w:rPr>
        <w:t xml:space="preserve">с другой стороны, вместе именуемые «Стороны», </w:t>
      </w:r>
      <w:r>
        <w:rPr>
          <w:rFonts w:ascii="Times New Roman" w:eastAsia="Times New Roman" w:hAnsi="Times New Roman" w:cs="Times New Roman"/>
          <w:color w:val="00000A"/>
          <w:sz w:val="28"/>
          <w:szCs w:val="28"/>
        </w:rPr>
        <w:t xml:space="preserve">составили акт приема-передачи услуг </w:t>
      </w:r>
      <w:r w:rsidR="00321D66">
        <w:rPr>
          <w:rFonts w:ascii="Times New Roman" w:eastAsia="Times New Roman" w:hAnsi="Times New Roman" w:cs="Times New Roman"/>
          <w:color w:val="00000A"/>
          <w:sz w:val="28"/>
          <w:szCs w:val="28"/>
        </w:rPr>
        <w:t xml:space="preserve">по договору оказания автотранспортных услуг </w:t>
      </w:r>
      <w:r w:rsidR="00321D66" w:rsidRPr="00321D66">
        <w:rPr>
          <w:rFonts w:ascii="Times New Roman" w:eastAsia="Times New Roman" w:hAnsi="Times New Roman" w:cs="Times New Roman"/>
          <w:color w:val="00000A"/>
          <w:sz w:val="28"/>
          <w:szCs w:val="28"/>
        </w:rPr>
        <w:t>для нужд АНО «Учебно-методический центр военно-патриотического воспитания молодёжи «А</w:t>
      </w:r>
      <w:r w:rsidR="00321D66">
        <w:rPr>
          <w:rFonts w:ascii="Times New Roman" w:eastAsia="Times New Roman" w:hAnsi="Times New Roman" w:cs="Times New Roman"/>
          <w:color w:val="00000A"/>
          <w:sz w:val="28"/>
          <w:szCs w:val="28"/>
        </w:rPr>
        <w:t>вангард</w:t>
      </w:r>
      <w:r w:rsidR="00321D66" w:rsidRPr="00321D66">
        <w:rPr>
          <w:rFonts w:ascii="Times New Roman" w:eastAsia="Times New Roman" w:hAnsi="Times New Roman" w:cs="Times New Roman"/>
          <w:color w:val="00000A"/>
          <w:sz w:val="28"/>
          <w:szCs w:val="28"/>
        </w:rPr>
        <w:t>»</w:t>
      </w:r>
      <w:r w:rsidR="00321D66">
        <w:rPr>
          <w:rFonts w:ascii="Times New Roman" w:eastAsia="Times New Roman" w:hAnsi="Times New Roman" w:cs="Times New Roman"/>
          <w:color w:val="00000A"/>
          <w:sz w:val="28"/>
          <w:szCs w:val="28"/>
        </w:rPr>
        <w:t xml:space="preserve"> № ________ от __________</w:t>
      </w:r>
      <w:r w:rsidRPr="00770458">
        <w:rPr>
          <w:rFonts w:ascii="Times New Roman" w:eastAsia="Times New Roman" w:hAnsi="Times New Roman" w:cs="Times New Roman"/>
          <w:color w:val="00000A"/>
          <w:sz w:val="28"/>
          <w:szCs w:val="28"/>
        </w:rPr>
        <w:t xml:space="preserve"> о нижеследующем:</w:t>
      </w:r>
    </w:p>
    <w:p w14:paraId="24F5337D" w14:textId="5C044DC2" w:rsidR="00321D66" w:rsidRDefault="00321D66" w:rsidP="006F5553">
      <w:pPr>
        <w:spacing w:after="0" w:line="240" w:lineRule="auto"/>
        <w:ind w:firstLine="709"/>
        <w:jc w:val="both"/>
        <w:rPr>
          <w:rFonts w:ascii="Times New Roman" w:eastAsia="Times New Roman" w:hAnsi="Times New Roman" w:cs="Times New Roman"/>
          <w:color w:val="00000A"/>
          <w:sz w:val="28"/>
          <w:szCs w:val="28"/>
        </w:rPr>
      </w:pPr>
    </w:p>
    <w:p w14:paraId="68718FB7" w14:textId="75C5B29C" w:rsidR="00175EFB" w:rsidRDefault="00321D66" w:rsidP="006F5553">
      <w:pPr>
        <w:spacing w:after="0" w:line="24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В период с __</w:t>
      </w:r>
      <w:proofErr w:type="gramStart"/>
      <w:r>
        <w:rPr>
          <w:rFonts w:ascii="Times New Roman" w:eastAsia="Times New Roman" w:hAnsi="Times New Roman" w:cs="Times New Roman"/>
          <w:color w:val="00000A"/>
          <w:sz w:val="28"/>
          <w:szCs w:val="28"/>
        </w:rPr>
        <w:t>_._</w:t>
      </w:r>
      <w:proofErr w:type="gramEnd"/>
      <w:r>
        <w:rPr>
          <w:rFonts w:ascii="Times New Roman" w:eastAsia="Times New Roman" w:hAnsi="Times New Roman" w:cs="Times New Roman"/>
          <w:color w:val="00000A"/>
          <w:sz w:val="28"/>
          <w:szCs w:val="28"/>
        </w:rPr>
        <w:t>__.202</w:t>
      </w:r>
      <w:r w:rsidR="00CF6668">
        <w:rPr>
          <w:rFonts w:ascii="Times New Roman" w:eastAsia="Times New Roman" w:hAnsi="Times New Roman" w:cs="Times New Roman"/>
          <w:color w:val="00000A"/>
          <w:sz w:val="28"/>
          <w:szCs w:val="28"/>
        </w:rPr>
        <w:t>3</w:t>
      </w:r>
      <w:r>
        <w:rPr>
          <w:rFonts w:ascii="Times New Roman" w:eastAsia="Times New Roman" w:hAnsi="Times New Roman" w:cs="Times New Roman"/>
          <w:color w:val="00000A"/>
          <w:sz w:val="28"/>
          <w:szCs w:val="28"/>
        </w:rPr>
        <w:t xml:space="preserve"> по ___.___.202</w:t>
      </w:r>
      <w:r w:rsidR="00CF6668">
        <w:rPr>
          <w:rFonts w:ascii="Times New Roman" w:eastAsia="Times New Roman" w:hAnsi="Times New Roman" w:cs="Times New Roman"/>
          <w:color w:val="00000A"/>
          <w:sz w:val="28"/>
          <w:szCs w:val="28"/>
        </w:rPr>
        <w:t>3</w:t>
      </w:r>
      <w:r>
        <w:rPr>
          <w:rFonts w:ascii="Times New Roman" w:eastAsia="Times New Roman" w:hAnsi="Times New Roman" w:cs="Times New Roman"/>
          <w:color w:val="00000A"/>
          <w:sz w:val="28"/>
          <w:szCs w:val="28"/>
        </w:rPr>
        <w:t xml:space="preserve"> Исполнителем оказаны, а Заказчиком </w:t>
      </w:r>
      <w:r w:rsidR="009C5960">
        <w:rPr>
          <w:rFonts w:ascii="Times New Roman" w:eastAsia="Times New Roman" w:hAnsi="Times New Roman" w:cs="Times New Roman"/>
          <w:color w:val="00000A"/>
          <w:sz w:val="28"/>
          <w:szCs w:val="28"/>
        </w:rPr>
        <w:t>приняты</w:t>
      </w:r>
      <w:r>
        <w:rPr>
          <w:rFonts w:ascii="Times New Roman" w:eastAsia="Times New Roman" w:hAnsi="Times New Roman" w:cs="Times New Roman"/>
          <w:color w:val="00000A"/>
          <w:sz w:val="28"/>
          <w:szCs w:val="28"/>
        </w:rPr>
        <w:t xml:space="preserve"> следующие услуги в </w:t>
      </w:r>
      <w:r w:rsidR="000B3599">
        <w:rPr>
          <w:rFonts w:ascii="Times New Roman" w:eastAsia="Times New Roman" w:hAnsi="Times New Roman" w:cs="Times New Roman"/>
          <w:color w:val="00000A"/>
          <w:sz w:val="28"/>
          <w:szCs w:val="28"/>
        </w:rPr>
        <w:t>объеме и по цене:</w:t>
      </w:r>
    </w:p>
    <w:p w14:paraId="624B623E" w14:textId="7219CF3F" w:rsidR="000B3599" w:rsidRDefault="000B3599" w:rsidP="00175EFB">
      <w:pPr>
        <w:spacing w:after="0" w:line="240" w:lineRule="auto"/>
        <w:ind w:firstLine="709"/>
        <w:jc w:val="both"/>
        <w:rPr>
          <w:rFonts w:ascii="Times New Roman" w:eastAsia="Times New Roman" w:hAnsi="Times New Roman" w:cs="Times New Roman"/>
          <w:color w:val="00000A"/>
          <w:sz w:val="28"/>
          <w:szCs w:val="28"/>
        </w:rPr>
      </w:pPr>
    </w:p>
    <w:tbl>
      <w:tblPr>
        <w:tblStyle w:val="af0"/>
        <w:tblW w:w="0" w:type="auto"/>
        <w:tblInd w:w="2242" w:type="dxa"/>
        <w:tblLook w:val="04A0" w:firstRow="1" w:lastRow="0" w:firstColumn="1" w:lastColumn="0" w:noHBand="0" w:noVBand="1"/>
      </w:tblPr>
      <w:tblGrid>
        <w:gridCol w:w="1954"/>
        <w:gridCol w:w="1954"/>
        <w:gridCol w:w="1954"/>
        <w:gridCol w:w="1954"/>
        <w:gridCol w:w="1954"/>
      </w:tblGrid>
      <w:tr w:rsidR="000B3599" w14:paraId="3897FC86" w14:textId="77777777" w:rsidTr="00840153">
        <w:tc>
          <w:tcPr>
            <w:tcW w:w="1954" w:type="dxa"/>
          </w:tcPr>
          <w:p w14:paraId="67518F78" w14:textId="604C6F21"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Дата оказания услуг</w:t>
            </w:r>
          </w:p>
        </w:tc>
        <w:tc>
          <w:tcPr>
            <w:tcW w:w="1954" w:type="dxa"/>
          </w:tcPr>
          <w:p w14:paraId="3EF9D578" w14:textId="3F8FD4C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Транспортное средство</w:t>
            </w:r>
          </w:p>
        </w:tc>
        <w:tc>
          <w:tcPr>
            <w:tcW w:w="1954" w:type="dxa"/>
          </w:tcPr>
          <w:p w14:paraId="117F457F" w14:textId="29FFFF43"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Количество единиц транспортных средств</w:t>
            </w:r>
          </w:p>
        </w:tc>
        <w:tc>
          <w:tcPr>
            <w:tcW w:w="1954" w:type="dxa"/>
          </w:tcPr>
          <w:p w14:paraId="5A99D800" w14:textId="5A35A58B"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Цена за ед.</w:t>
            </w:r>
          </w:p>
        </w:tc>
        <w:tc>
          <w:tcPr>
            <w:tcW w:w="1954" w:type="dxa"/>
          </w:tcPr>
          <w:p w14:paraId="5B00610C" w14:textId="6EB0C9E9"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Сумма</w:t>
            </w:r>
          </w:p>
        </w:tc>
      </w:tr>
      <w:tr w:rsidR="000B3599" w14:paraId="4D98D4CE" w14:textId="77777777" w:rsidTr="00840153">
        <w:tc>
          <w:tcPr>
            <w:tcW w:w="1954" w:type="dxa"/>
          </w:tcPr>
          <w:p w14:paraId="39BF817D"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02D765F7"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1C6F6822"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78FAAB0E"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43812C99" w14:textId="77777777" w:rsidR="000B3599" w:rsidRPr="00A570DE" w:rsidRDefault="000B3599" w:rsidP="000B3599">
            <w:pPr>
              <w:jc w:val="both"/>
              <w:rPr>
                <w:rFonts w:ascii="Times New Roman" w:eastAsia="Times New Roman" w:hAnsi="Times New Roman" w:cs="Times New Roman"/>
                <w:color w:val="00000A"/>
                <w:sz w:val="24"/>
                <w:szCs w:val="24"/>
              </w:rPr>
            </w:pPr>
          </w:p>
        </w:tc>
      </w:tr>
      <w:tr w:rsidR="00CD3D5E" w14:paraId="17DDD40A" w14:textId="77777777" w:rsidTr="00840153">
        <w:tc>
          <w:tcPr>
            <w:tcW w:w="7816" w:type="dxa"/>
            <w:gridSpan w:val="4"/>
          </w:tcPr>
          <w:p w14:paraId="1097347D" w14:textId="01D1A769" w:rsidR="00CD3D5E" w:rsidRPr="009C5960" w:rsidRDefault="00CD3D5E" w:rsidP="000B3599">
            <w:pPr>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ИТОГО:</w:t>
            </w:r>
          </w:p>
        </w:tc>
        <w:tc>
          <w:tcPr>
            <w:tcW w:w="1954" w:type="dxa"/>
          </w:tcPr>
          <w:p w14:paraId="13C56C71" w14:textId="77777777" w:rsidR="00CD3D5E" w:rsidRPr="009C5960" w:rsidRDefault="00CD3D5E" w:rsidP="000B3599">
            <w:pPr>
              <w:jc w:val="both"/>
              <w:rPr>
                <w:rFonts w:ascii="Times New Roman" w:eastAsia="Times New Roman" w:hAnsi="Times New Roman" w:cs="Times New Roman"/>
                <w:color w:val="00000A"/>
                <w:sz w:val="24"/>
                <w:szCs w:val="24"/>
              </w:rPr>
            </w:pPr>
          </w:p>
        </w:tc>
      </w:tr>
    </w:tbl>
    <w:p w14:paraId="63309EEB" w14:textId="77777777" w:rsidR="000B3599" w:rsidRDefault="000B3599" w:rsidP="00A570DE">
      <w:pPr>
        <w:spacing w:after="0" w:line="240" w:lineRule="auto"/>
        <w:jc w:val="both"/>
        <w:rPr>
          <w:rFonts w:ascii="Times New Roman" w:eastAsia="Times New Roman" w:hAnsi="Times New Roman" w:cs="Times New Roman"/>
          <w:color w:val="00000A"/>
          <w:sz w:val="28"/>
          <w:szCs w:val="28"/>
        </w:rPr>
      </w:pPr>
    </w:p>
    <w:p w14:paraId="4597312E" w14:textId="085CB79F" w:rsidR="00321D66" w:rsidRDefault="009C5960" w:rsidP="006F5553">
      <w:pPr>
        <w:spacing w:after="0" w:line="24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Заказчик принял оказанные Исполнителем услуги в полном объеме. Претензий по количеству и </w:t>
      </w:r>
      <w:r w:rsidR="00CD3D5E">
        <w:rPr>
          <w:rFonts w:ascii="Times New Roman" w:eastAsia="Times New Roman" w:hAnsi="Times New Roman" w:cs="Times New Roman"/>
          <w:color w:val="00000A"/>
          <w:sz w:val="28"/>
          <w:szCs w:val="28"/>
        </w:rPr>
        <w:t>качеству услуг не имеет.</w:t>
      </w:r>
    </w:p>
    <w:p w14:paraId="2267976E" w14:textId="0A697C4F" w:rsidR="00321D66" w:rsidRDefault="00321D66" w:rsidP="006F5553">
      <w:pPr>
        <w:spacing w:after="0" w:line="240" w:lineRule="auto"/>
        <w:ind w:firstLine="709"/>
        <w:jc w:val="both"/>
        <w:rPr>
          <w:rFonts w:ascii="Times New Roman" w:hAnsi="Times New Roman" w:cs="Times New Roman"/>
          <w:sz w:val="28"/>
          <w:szCs w:val="28"/>
        </w:rPr>
      </w:pPr>
    </w:p>
    <w:tbl>
      <w:tblPr>
        <w:tblpPr w:leftFromText="180" w:rightFromText="180" w:horzAnchor="page" w:tblpX="4591" w:tblpY="885"/>
        <w:tblW w:w="10031" w:type="dxa"/>
        <w:tblLook w:val="0000" w:firstRow="0" w:lastRow="0" w:firstColumn="0" w:lastColumn="0" w:noHBand="0" w:noVBand="0"/>
      </w:tblPr>
      <w:tblGrid>
        <w:gridCol w:w="5211"/>
        <w:gridCol w:w="4820"/>
      </w:tblGrid>
      <w:tr w:rsidR="009C5960" w:rsidRPr="00770458" w14:paraId="1B39DCE1" w14:textId="77777777" w:rsidTr="00840153">
        <w:tc>
          <w:tcPr>
            <w:tcW w:w="5211" w:type="dxa"/>
            <w:shd w:val="clear" w:color="auto" w:fill="auto"/>
          </w:tcPr>
          <w:p w14:paraId="1ACCB476" w14:textId="77777777" w:rsidR="009C5960" w:rsidRDefault="009C5960" w:rsidP="00840153">
            <w:pPr>
              <w:tabs>
                <w:tab w:val="left" w:pos="708"/>
                <w:tab w:val="left" w:pos="2140"/>
              </w:tabs>
              <w:jc w:val="both"/>
              <w:rPr>
                <w:rFonts w:ascii="Times New Roman" w:hAnsi="Times New Roman" w:cs="Times New Roman"/>
                <w:bCs/>
                <w:sz w:val="28"/>
                <w:szCs w:val="28"/>
              </w:rPr>
            </w:pPr>
          </w:p>
          <w:p w14:paraId="3A33CDE9" w14:textId="77777777" w:rsidR="009C5960" w:rsidRPr="00770458" w:rsidRDefault="009C5960" w:rsidP="00840153">
            <w:pPr>
              <w:tabs>
                <w:tab w:val="left" w:pos="708"/>
                <w:tab w:val="left" w:pos="2140"/>
              </w:tabs>
              <w:jc w:val="both"/>
              <w:rPr>
                <w:rFonts w:ascii="Times New Roman" w:hAnsi="Times New Roman" w:cs="Times New Roman"/>
                <w:bCs/>
                <w:iCs/>
                <w:sz w:val="28"/>
                <w:szCs w:val="28"/>
              </w:rPr>
            </w:pPr>
            <w:r w:rsidRPr="00770458">
              <w:rPr>
                <w:rFonts w:ascii="Times New Roman" w:hAnsi="Times New Roman" w:cs="Times New Roman"/>
                <w:bCs/>
                <w:sz w:val="28"/>
                <w:szCs w:val="28"/>
              </w:rPr>
              <w:t>ЗАКАЗЧИК:</w:t>
            </w:r>
          </w:p>
          <w:p w14:paraId="706F4293"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p>
          <w:p w14:paraId="775A06EC"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______________ /Борисова Д.О. /</w:t>
            </w:r>
          </w:p>
          <w:p w14:paraId="53C87FF3"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М.П.</w:t>
            </w:r>
          </w:p>
        </w:tc>
        <w:tc>
          <w:tcPr>
            <w:tcW w:w="4820" w:type="dxa"/>
            <w:shd w:val="clear" w:color="auto" w:fill="auto"/>
          </w:tcPr>
          <w:p w14:paraId="4DE15CA0" w14:textId="77777777" w:rsidR="009C5960"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59AB4DAD"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ИСПОЛНИТЕЛЬ:</w:t>
            </w:r>
          </w:p>
          <w:p w14:paraId="1BCFC0BD"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0C21D2CD" w14:textId="770F770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___________/</w:t>
            </w:r>
            <w:r w:rsidR="00CF6668">
              <w:rPr>
                <w:rFonts w:ascii="Times New Roman" w:hAnsi="Times New Roman" w:cs="Times New Roman"/>
                <w:bCs/>
                <w:sz w:val="28"/>
                <w:szCs w:val="28"/>
              </w:rPr>
              <w:t>____________</w:t>
            </w:r>
            <w:r w:rsidRPr="00770458">
              <w:rPr>
                <w:rFonts w:ascii="Times New Roman" w:hAnsi="Times New Roman" w:cs="Times New Roman"/>
                <w:bCs/>
                <w:sz w:val="28"/>
                <w:szCs w:val="28"/>
              </w:rPr>
              <w:t>/</w:t>
            </w:r>
          </w:p>
          <w:p w14:paraId="08A0C889"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bCs/>
                <w:sz w:val="28"/>
                <w:szCs w:val="28"/>
              </w:rPr>
              <w:t>М.П</w:t>
            </w:r>
            <w:r>
              <w:rPr>
                <w:rFonts w:ascii="Times New Roman" w:hAnsi="Times New Roman" w:cs="Times New Roman"/>
                <w:bCs/>
                <w:sz w:val="28"/>
                <w:szCs w:val="28"/>
              </w:rPr>
              <w:t>.</w:t>
            </w:r>
          </w:p>
        </w:tc>
      </w:tr>
    </w:tbl>
    <w:p w14:paraId="0BD29907" w14:textId="77777777" w:rsidR="009C5960" w:rsidRPr="00770458" w:rsidRDefault="009C5960" w:rsidP="00A570DE">
      <w:pPr>
        <w:spacing w:after="0" w:line="240" w:lineRule="auto"/>
        <w:ind w:firstLine="709"/>
        <w:jc w:val="both"/>
        <w:rPr>
          <w:rFonts w:ascii="Times New Roman" w:hAnsi="Times New Roman" w:cs="Times New Roman"/>
          <w:sz w:val="28"/>
          <w:szCs w:val="28"/>
        </w:rPr>
      </w:pPr>
    </w:p>
    <w:sectPr w:rsidR="009C5960" w:rsidRPr="00770458" w:rsidSect="00175EFB">
      <w:pgSz w:w="16838" w:h="11906" w:orient="landscape"/>
      <w:pgMar w:top="850" w:right="1418"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0B16E" w14:textId="77777777" w:rsidR="00153FEC" w:rsidRDefault="00153FEC" w:rsidP="0089523B">
      <w:pPr>
        <w:spacing w:after="0" w:line="240" w:lineRule="auto"/>
      </w:pPr>
      <w:r>
        <w:separator/>
      </w:r>
    </w:p>
  </w:endnote>
  <w:endnote w:type="continuationSeparator" w:id="0">
    <w:p w14:paraId="5AA405D3" w14:textId="77777777" w:rsidR="00153FEC" w:rsidRDefault="00153FEC"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05DB9" w14:textId="3717F311" w:rsidR="00E529FE" w:rsidRPr="005450B5" w:rsidRDefault="00E529FE" w:rsidP="0089523B">
    <w:pPr>
      <w:pStyle w:val="a3"/>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sidR="00352186">
      <w:rPr>
        <w:bCs/>
        <w:noProof/>
      </w:rPr>
      <w:t>3</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sidR="00352186">
      <w:rPr>
        <w:bCs/>
        <w:noProof/>
      </w:rPr>
      <w:t>27</w:t>
    </w:r>
    <w:r w:rsidRPr="005450B5">
      <w:rPr>
        <w:bCs/>
      </w:rPr>
      <w:fldChar w:fldCharType="end"/>
    </w:r>
  </w:p>
  <w:p w14:paraId="4DE85FF1" w14:textId="77777777" w:rsidR="00E529FE" w:rsidRDefault="00E529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60D30" w14:textId="77777777" w:rsidR="00153FEC" w:rsidRDefault="00153FEC" w:rsidP="0089523B">
      <w:pPr>
        <w:spacing w:after="0" w:line="240" w:lineRule="auto"/>
      </w:pPr>
      <w:r>
        <w:separator/>
      </w:r>
    </w:p>
  </w:footnote>
  <w:footnote w:type="continuationSeparator" w:id="0">
    <w:p w14:paraId="6C2AB5C4" w14:textId="77777777" w:rsidR="00153FEC" w:rsidRDefault="00153FEC"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E313" w14:textId="0C0F6848" w:rsidR="00E529FE" w:rsidRDefault="00E529FE"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76161">
      <w:rPr>
        <w:rStyle w:val="a9"/>
        <w:noProof/>
      </w:rPr>
      <w:t>15</w:t>
    </w:r>
    <w:r>
      <w:rPr>
        <w:rStyle w:val="a9"/>
      </w:rPr>
      <w:fldChar w:fldCharType="end"/>
    </w:r>
  </w:p>
  <w:p w14:paraId="2B57252C" w14:textId="77777777" w:rsidR="00E529FE" w:rsidRDefault="00E529F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27FE"/>
    <w:multiLevelType w:val="hybridMultilevel"/>
    <w:tmpl w:val="EE0E1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443031"/>
    <w:multiLevelType w:val="hybridMultilevel"/>
    <w:tmpl w:val="E8C2D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367906"/>
    <w:multiLevelType w:val="hybridMultilevel"/>
    <w:tmpl w:val="58567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846FB8"/>
    <w:multiLevelType w:val="hybridMultilevel"/>
    <w:tmpl w:val="4AB0D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3134E1"/>
    <w:multiLevelType w:val="hybridMultilevel"/>
    <w:tmpl w:val="ACB2A9B8"/>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DD6380"/>
    <w:multiLevelType w:val="hybridMultilevel"/>
    <w:tmpl w:val="EE8E6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FB59E7"/>
    <w:multiLevelType w:val="hybridMultilevel"/>
    <w:tmpl w:val="9A124B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74F58AC"/>
    <w:multiLevelType w:val="multilevel"/>
    <w:tmpl w:val="B28064DA"/>
    <w:lvl w:ilvl="0">
      <w:start w:val="1"/>
      <w:numFmt w:val="decimal"/>
      <w:lvlText w:val="%1."/>
      <w:lvlJc w:val="left"/>
      <w:pPr>
        <w:ind w:left="7448" w:hanging="36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A5E3820"/>
    <w:multiLevelType w:val="hybridMultilevel"/>
    <w:tmpl w:val="DC261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2E57FD"/>
    <w:multiLevelType w:val="hybridMultilevel"/>
    <w:tmpl w:val="A4BC4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3D11D1"/>
    <w:multiLevelType w:val="hybridMultilevel"/>
    <w:tmpl w:val="72BE7DE6"/>
    <w:lvl w:ilvl="0" w:tplc="60121A7A">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1"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2250C1E"/>
    <w:multiLevelType w:val="hybridMultilevel"/>
    <w:tmpl w:val="0C08E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75305E"/>
    <w:multiLevelType w:val="hybridMultilevel"/>
    <w:tmpl w:val="527A7D70"/>
    <w:lvl w:ilvl="0" w:tplc="FD206DE6">
      <w:start w:val="1"/>
      <w:numFmt w:val="decimal"/>
      <w:lvlText w:val="%1."/>
      <w:lvlJc w:val="left"/>
      <w:pPr>
        <w:ind w:left="208" w:hanging="240"/>
      </w:pPr>
      <w:rPr>
        <w:b/>
        <w:bCs/>
        <w:spacing w:val="-3"/>
        <w:w w:val="100"/>
        <w:lang w:val="ru-RU" w:eastAsia="ru-RU" w:bidi="ru-RU"/>
      </w:rPr>
    </w:lvl>
    <w:lvl w:ilvl="1" w:tplc="CFB4C5E8">
      <w:numFmt w:val="bullet"/>
      <w:lvlText w:val="-"/>
      <w:lvlJc w:val="left"/>
      <w:pPr>
        <w:ind w:left="202" w:hanging="202"/>
      </w:pPr>
      <w:rPr>
        <w:rFonts w:ascii="Times New Roman" w:eastAsia="Times New Roman" w:hAnsi="Times New Roman" w:cs="Times New Roman" w:hint="default"/>
        <w:spacing w:val="-5"/>
        <w:w w:val="99"/>
        <w:sz w:val="24"/>
        <w:szCs w:val="24"/>
        <w:lang w:val="ru-RU" w:eastAsia="ru-RU" w:bidi="ru-RU"/>
      </w:rPr>
    </w:lvl>
    <w:lvl w:ilvl="2" w:tplc="06E84D2C">
      <w:numFmt w:val="bullet"/>
      <w:lvlText w:val="•"/>
      <w:lvlJc w:val="left"/>
      <w:pPr>
        <w:ind w:left="2027" w:hanging="202"/>
      </w:pPr>
      <w:rPr>
        <w:lang w:val="ru-RU" w:eastAsia="ru-RU" w:bidi="ru-RU"/>
      </w:rPr>
    </w:lvl>
    <w:lvl w:ilvl="3" w:tplc="157230A6">
      <w:numFmt w:val="bullet"/>
      <w:lvlText w:val="•"/>
      <w:lvlJc w:val="left"/>
      <w:pPr>
        <w:ind w:left="3134" w:hanging="202"/>
      </w:pPr>
      <w:rPr>
        <w:lang w:val="ru-RU" w:eastAsia="ru-RU" w:bidi="ru-RU"/>
      </w:rPr>
    </w:lvl>
    <w:lvl w:ilvl="4" w:tplc="BDCCE156">
      <w:numFmt w:val="bullet"/>
      <w:lvlText w:val="•"/>
      <w:lvlJc w:val="left"/>
      <w:pPr>
        <w:ind w:left="4242" w:hanging="202"/>
      </w:pPr>
      <w:rPr>
        <w:lang w:val="ru-RU" w:eastAsia="ru-RU" w:bidi="ru-RU"/>
      </w:rPr>
    </w:lvl>
    <w:lvl w:ilvl="5" w:tplc="1C0EB950">
      <w:numFmt w:val="bullet"/>
      <w:lvlText w:val="•"/>
      <w:lvlJc w:val="left"/>
      <w:pPr>
        <w:ind w:left="5349" w:hanging="202"/>
      </w:pPr>
      <w:rPr>
        <w:lang w:val="ru-RU" w:eastAsia="ru-RU" w:bidi="ru-RU"/>
      </w:rPr>
    </w:lvl>
    <w:lvl w:ilvl="6" w:tplc="B77CC99C">
      <w:numFmt w:val="bullet"/>
      <w:lvlText w:val="•"/>
      <w:lvlJc w:val="left"/>
      <w:pPr>
        <w:ind w:left="6456" w:hanging="202"/>
      </w:pPr>
      <w:rPr>
        <w:lang w:val="ru-RU" w:eastAsia="ru-RU" w:bidi="ru-RU"/>
      </w:rPr>
    </w:lvl>
    <w:lvl w:ilvl="7" w:tplc="FBAA6F46">
      <w:numFmt w:val="bullet"/>
      <w:lvlText w:val="•"/>
      <w:lvlJc w:val="left"/>
      <w:pPr>
        <w:ind w:left="7564" w:hanging="202"/>
      </w:pPr>
      <w:rPr>
        <w:lang w:val="ru-RU" w:eastAsia="ru-RU" w:bidi="ru-RU"/>
      </w:rPr>
    </w:lvl>
    <w:lvl w:ilvl="8" w:tplc="497A3034">
      <w:numFmt w:val="bullet"/>
      <w:lvlText w:val="•"/>
      <w:lvlJc w:val="left"/>
      <w:pPr>
        <w:ind w:left="8671" w:hanging="202"/>
      </w:pPr>
      <w:rPr>
        <w:lang w:val="ru-RU" w:eastAsia="ru-RU" w:bidi="ru-RU"/>
      </w:rPr>
    </w:lvl>
  </w:abstractNum>
  <w:abstractNum w:abstractNumId="14" w15:restartNumberingAfterBreak="0">
    <w:nsid w:val="28EC159B"/>
    <w:multiLevelType w:val="hybridMultilevel"/>
    <w:tmpl w:val="15CEF020"/>
    <w:lvl w:ilvl="0" w:tplc="60121A7A">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5" w15:restartNumberingAfterBreak="0">
    <w:nsid w:val="2A3E39BF"/>
    <w:multiLevelType w:val="hybridMultilevel"/>
    <w:tmpl w:val="2C6EF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914739"/>
    <w:multiLevelType w:val="multilevel"/>
    <w:tmpl w:val="9154EC7C"/>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B4E0503"/>
    <w:multiLevelType w:val="hybridMultilevel"/>
    <w:tmpl w:val="F1C23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CB45E4"/>
    <w:multiLevelType w:val="hybridMultilevel"/>
    <w:tmpl w:val="F3FA4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261F8"/>
    <w:multiLevelType w:val="multilevel"/>
    <w:tmpl w:val="B28064D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D681DA2"/>
    <w:multiLevelType w:val="hybridMultilevel"/>
    <w:tmpl w:val="813EA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4F68E7"/>
    <w:multiLevelType w:val="hybridMultilevel"/>
    <w:tmpl w:val="4BD8F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064AF3"/>
    <w:multiLevelType w:val="hybridMultilevel"/>
    <w:tmpl w:val="217C0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2C5522"/>
    <w:multiLevelType w:val="hybridMultilevel"/>
    <w:tmpl w:val="9888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D3C7273"/>
    <w:multiLevelType w:val="hybridMultilevel"/>
    <w:tmpl w:val="D84444E4"/>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57720D"/>
    <w:multiLevelType w:val="hybridMultilevel"/>
    <w:tmpl w:val="75EE90DA"/>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9F641F"/>
    <w:multiLevelType w:val="hybridMultilevel"/>
    <w:tmpl w:val="845895B8"/>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520D63"/>
    <w:multiLevelType w:val="hybridMultilevel"/>
    <w:tmpl w:val="7C322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014A0F"/>
    <w:multiLevelType w:val="hybridMultilevel"/>
    <w:tmpl w:val="B4EC7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39B60B1"/>
    <w:multiLevelType w:val="hybridMultilevel"/>
    <w:tmpl w:val="82D49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2F6B75"/>
    <w:multiLevelType w:val="hybridMultilevel"/>
    <w:tmpl w:val="793A2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7E0BBF"/>
    <w:multiLevelType w:val="hybridMultilevel"/>
    <w:tmpl w:val="91260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E82815"/>
    <w:multiLevelType w:val="hybridMultilevel"/>
    <w:tmpl w:val="C4A45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76384"/>
    <w:multiLevelType w:val="hybridMultilevel"/>
    <w:tmpl w:val="0C766516"/>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5036A0"/>
    <w:multiLevelType w:val="hybridMultilevel"/>
    <w:tmpl w:val="B2D8788E"/>
    <w:lvl w:ilvl="0" w:tplc="5262CF2A">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BB358F"/>
    <w:multiLevelType w:val="hybridMultilevel"/>
    <w:tmpl w:val="5906AA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B70725"/>
    <w:multiLevelType w:val="hybridMultilevel"/>
    <w:tmpl w:val="832EF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2163D74"/>
    <w:multiLevelType w:val="hybridMultilevel"/>
    <w:tmpl w:val="B38C99BC"/>
    <w:lvl w:ilvl="0" w:tplc="60121A7A">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15:restartNumberingAfterBreak="0">
    <w:nsid w:val="658972D1"/>
    <w:multiLevelType w:val="hybridMultilevel"/>
    <w:tmpl w:val="30E41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6A4D77"/>
    <w:multiLevelType w:val="multilevel"/>
    <w:tmpl w:val="5DD2DD78"/>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99F5271"/>
    <w:multiLevelType w:val="hybridMultilevel"/>
    <w:tmpl w:val="DA8CB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EA2866"/>
    <w:multiLevelType w:val="hybridMultilevel"/>
    <w:tmpl w:val="F620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D86748"/>
    <w:multiLevelType w:val="hybridMultilevel"/>
    <w:tmpl w:val="F7980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D15231"/>
    <w:multiLevelType w:val="hybridMultilevel"/>
    <w:tmpl w:val="BCEC4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A834B50"/>
    <w:multiLevelType w:val="hybridMultilevel"/>
    <w:tmpl w:val="046AB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09441F"/>
    <w:multiLevelType w:val="multilevel"/>
    <w:tmpl w:val="44AE4F84"/>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C0C3965"/>
    <w:multiLevelType w:val="hybridMultilevel"/>
    <w:tmpl w:val="25A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1D14A7"/>
    <w:multiLevelType w:val="hybridMultilevel"/>
    <w:tmpl w:val="ABB251AC"/>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16495286">
    <w:abstractNumId w:val="42"/>
  </w:num>
  <w:num w:numId="2" w16cid:durableId="1829974033">
    <w:abstractNumId w:val="32"/>
  </w:num>
  <w:num w:numId="3" w16cid:durableId="1703817791">
    <w:abstractNumId w:val="29"/>
  </w:num>
  <w:num w:numId="4" w16cid:durableId="664670703">
    <w:abstractNumId w:val="22"/>
  </w:num>
  <w:num w:numId="5" w16cid:durableId="434984335">
    <w:abstractNumId w:val="47"/>
  </w:num>
  <w:num w:numId="6" w16cid:durableId="784495780">
    <w:abstractNumId w:val="36"/>
  </w:num>
  <w:num w:numId="7" w16cid:durableId="252588203">
    <w:abstractNumId w:val="4"/>
  </w:num>
  <w:num w:numId="8" w16cid:durableId="239292256">
    <w:abstractNumId w:val="27"/>
  </w:num>
  <w:num w:numId="9" w16cid:durableId="1034966992">
    <w:abstractNumId w:val="26"/>
  </w:num>
  <w:num w:numId="10" w16cid:durableId="1429883517">
    <w:abstractNumId w:val="17"/>
  </w:num>
  <w:num w:numId="11" w16cid:durableId="1413695532">
    <w:abstractNumId w:val="43"/>
  </w:num>
  <w:num w:numId="12" w16cid:durableId="813570493">
    <w:abstractNumId w:val="12"/>
  </w:num>
  <w:num w:numId="13" w16cid:durableId="928006310">
    <w:abstractNumId w:val="9"/>
  </w:num>
  <w:num w:numId="14" w16cid:durableId="1304650979">
    <w:abstractNumId w:val="44"/>
  </w:num>
  <w:num w:numId="15" w16cid:durableId="1801999227">
    <w:abstractNumId w:val="30"/>
  </w:num>
  <w:num w:numId="16" w16cid:durableId="1349792619">
    <w:abstractNumId w:val="1"/>
  </w:num>
  <w:num w:numId="17" w16cid:durableId="1214390651">
    <w:abstractNumId w:val="15"/>
  </w:num>
  <w:num w:numId="18" w16cid:durableId="37364363">
    <w:abstractNumId w:val="38"/>
  </w:num>
  <w:num w:numId="19" w16cid:durableId="2047485468">
    <w:abstractNumId w:val="31"/>
  </w:num>
  <w:num w:numId="20" w16cid:durableId="1726878361">
    <w:abstractNumId w:val="6"/>
  </w:num>
  <w:num w:numId="21" w16cid:durableId="1851215321">
    <w:abstractNumId w:val="33"/>
  </w:num>
  <w:num w:numId="22" w16cid:durableId="1204948139">
    <w:abstractNumId w:val="2"/>
  </w:num>
  <w:num w:numId="23" w16cid:durableId="1520850094">
    <w:abstractNumId w:val="23"/>
  </w:num>
  <w:num w:numId="24" w16cid:durableId="1352612764">
    <w:abstractNumId w:val="21"/>
  </w:num>
  <w:num w:numId="25" w16cid:durableId="287397404">
    <w:abstractNumId w:val="3"/>
  </w:num>
  <w:num w:numId="26" w16cid:durableId="1146359388">
    <w:abstractNumId w:val="5"/>
  </w:num>
  <w:num w:numId="27" w16cid:durableId="533349017">
    <w:abstractNumId w:val="25"/>
  </w:num>
  <w:num w:numId="28" w16cid:durableId="1366950997">
    <w:abstractNumId w:val="24"/>
  </w:num>
  <w:num w:numId="29" w16cid:durableId="522280229">
    <w:abstractNumId w:val="18"/>
  </w:num>
  <w:num w:numId="30" w16cid:durableId="152988274">
    <w:abstractNumId w:val="40"/>
  </w:num>
  <w:num w:numId="31" w16cid:durableId="1477599401">
    <w:abstractNumId w:val="8"/>
  </w:num>
  <w:num w:numId="32" w16cid:durableId="1995643582">
    <w:abstractNumId w:val="0"/>
  </w:num>
  <w:num w:numId="33" w16cid:durableId="1621492805">
    <w:abstractNumId w:val="10"/>
  </w:num>
  <w:num w:numId="34" w16cid:durableId="2000688469">
    <w:abstractNumId w:val="14"/>
  </w:num>
  <w:num w:numId="35" w16cid:durableId="1231304860">
    <w:abstractNumId w:val="37"/>
  </w:num>
  <w:num w:numId="36" w16cid:durableId="2114398450">
    <w:abstractNumId w:val="11"/>
  </w:num>
  <w:num w:numId="37" w16cid:durableId="481581548">
    <w:abstractNumId w:val="41"/>
  </w:num>
  <w:num w:numId="38" w16cid:durableId="137890567">
    <w:abstractNumId w:val="20"/>
  </w:num>
  <w:num w:numId="39" w16cid:durableId="289631943">
    <w:abstractNumId w:val="35"/>
  </w:num>
  <w:num w:numId="40" w16cid:durableId="1785421701">
    <w:abstractNumId w:val="28"/>
  </w:num>
  <w:num w:numId="41" w16cid:durableId="2081319039">
    <w:abstractNumId w:val="46"/>
  </w:num>
  <w:num w:numId="42" w16cid:durableId="178744262">
    <w:abstractNumId w:val="34"/>
  </w:num>
  <w:num w:numId="43" w16cid:durableId="1868592386">
    <w:abstractNumId w:val="7"/>
  </w:num>
  <w:num w:numId="44" w16cid:durableId="1168522178">
    <w:abstractNumId w:val="19"/>
  </w:num>
  <w:num w:numId="45" w16cid:durableId="498039202">
    <w:abstractNumId w:val="16"/>
  </w:num>
  <w:num w:numId="46" w16cid:durableId="1749962855">
    <w:abstractNumId w:val="45"/>
  </w:num>
  <w:num w:numId="47" w16cid:durableId="1226604458">
    <w:abstractNumId w:val="39"/>
  </w:num>
  <w:num w:numId="48" w16cid:durableId="1119301907">
    <w:abstractNumId w:val="13"/>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Центр Авангард">
    <w15:presenceInfo w15:providerId="Windows Live" w15:userId="112f38285c9108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6829"/>
    <w:rsid w:val="00016638"/>
    <w:rsid w:val="00051A7B"/>
    <w:rsid w:val="00056516"/>
    <w:rsid w:val="00072F10"/>
    <w:rsid w:val="000815E0"/>
    <w:rsid w:val="000A1874"/>
    <w:rsid w:val="000B3599"/>
    <w:rsid w:val="000C1854"/>
    <w:rsid w:val="000E1863"/>
    <w:rsid w:val="000F1C8F"/>
    <w:rsid w:val="000F7AAB"/>
    <w:rsid w:val="00124890"/>
    <w:rsid w:val="00137E18"/>
    <w:rsid w:val="001413E6"/>
    <w:rsid w:val="00153FEC"/>
    <w:rsid w:val="0016595A"/>
    <w:rsid w:val="001678E6"/>
    <w:rsid w:val="00175EFB"/>
    <w:rsid w:val="00176161"/>
    <w:rsid w:val="00184283"/>
    <w:rsid w:val="001A0E9A"/>
    <w:rsid w:val="001D1DB1"/>
    <w:rsid w:val="001E4DCD"/>
    <w:rsid w:val="001F3417"/>
    <w:rsid w:val="00213E8C"/>
    <w:rsid w:val="00217033"/>
    <w:rsid w:val="00217C37"/>
    <w:rsid w:val="00220114"/>
    <w:rsid w:val="002273AE"/>
    <w:rsid w:val="00230496"/>
    <w:rsid w:val="0023651E"/>
    <w:rsid w:val="002475B9"/>
    <w:rsid w:val="00256BBC"/>
    <w:rsid w:val="002673A1"/>
    <w:rsid w:val="00267D4C"/>
    <w:rsid w:val="00273EE8"/>
    <w:rsid w:val="00281F45"/>
    <w:rsid w:val="00283CD7"/>
    <w:rsid w:val="00296749"/>
    <w:rsid w:val="002B4AB1"/>
    <w:rsid w:val="002C257A"/>
    <w:rsid w:val="002C4D98"/>
    <w:rsid w:val="002D173A"/>
    <w:rsid w:val="002D6317"/>
    <w:rsid w:val="002E2FB3"/>
    <w:rsid w:val="002F1628"/>
    <w:rsid w:val="002F57BB"/>
    <w:rsid w:val="00300975"/>
    <w:rsid w:val="003121EA"/>
    <w:rsid w:val="00321D66"/>
    <w:rsid w:val="00330AFE"/>
    <w:rsid w:val="00331BDB"/>
    <w:rsid w:val="00340F1F"/>
    <w:rsid w:val="0034295E"/>
    <w:rsid w:val="00352186"/>
    <w:rsid w:val="00393DDD"/>
    <w:rsid w:val="003B6F1D"/>
    <w:rsid w:val="003D68FD"/>
    <w:rsid w:val="003E5CF2"/>
    <w:rsid w:val="003F5978"/>
    <w:rsid w:val="00413C49"/>
    <w:rsid w:val="0041418D"/>
    <w:rsid w:val="004260F6"/>
    <w:rsid w:val="00435F80"/>
    <w:rsid w:val="00436EAB"/>
    <w:rsid w:val="004465A9"/>
    <w:rsid w:val="004661ED"/>
    <w:rsid w:val="00470998"/>
    <w:rsid w:val="0047134E"/>
    <w:rsid w:val="00487895"/>
    <w:rsid w:val="004E0DE1"/>
    <w:rsid w:val="004F3786"/>
    <w:rsid w:val="005201D3"/>
    <w:rsid w:val="005422B9"/>
    <w:rsid w:val="00543E32"/>
    <w:rsid w:val="005579FB"/>
    <w:rsid w:val="0056240B"/>
    <w:rsid w:val="00564628"/>
    <w:rsid w:val="00571FC4"/>
    <w:rsid w:val="00591B3D"/>
    <w:rsid w:val="005C7AE2"/>
    <w:rsid w:val="005D593C"/>
    <w:rsid w:val="006013F7"/>
    <w:rsid w:val="0060539C"/>
    <w:rsid w:val="00623509"/>
    <w:rsid w:val="00626FA7"/>
    <w:rsid w:val="00633B84"/>
    <w:rsid w:val="0064050B"/>
    <w:rsid w:val="00643761"/>
    <w:rsid w:val="00647B99"/>
    <w:rsid w:val="006511FE"/>
    <w:rsid w:val="00677519"/>
    <w:rsid w:val="006A1936"/>
    <w:rsid w:val="006B36A5"/>
    <w:rsid w:val="006B57F7"/>
    <w:rsid w:val="006C4F5B"/>
    <w:rsid w:val="006D44CA"/>
    <w:rsid w:val="006E50AF"/>
    <w:rsid w:val="006F0B6A"/>
    <w:rsid w:val="006F5553"/>
    <w:rsid w:val="00750948"/>
    <w:rsid w:val="007511B1"/>
    <w:rsid w:val="007543DA"/>
    <w:rsid w:val="00761EBE"/>
    <w:rsid w:val="00770056"/>
    <w:rsid w:val="00770458"/>
    <w:rsid w:val="007707D2"/>
    <w:rsid w:val="00774ABD"/>
    <w:rsid w:val="007831A3"/>
    <w:rsid w:val="00784353"/>
    <w:rsid w:val="00790065"/>
    <w:rsid w:val="007C7242"/>
    <w:rsid w:val="007E07F8"/>
    <w:rsid w:val="007E7F73"/>
    <w:rsid w:val="00821849"/>
    <w:rsid w:val="00825EF4"/>
    <w:rsid w:val="00840153"/>
    <w:rsid w:val="0084384D"/>
    <w:rsid w:val="00850868"/>
    <w:rsid w:val="008577DB"/>
    <w:rsid w:val="00862084"/>
    <w:rsid w:val="00862EA3"/>
    <w:rsid w:val="0089523B"/>
    <w:rsid w:val="0089552B"/>
    <w:rsid w:val="008A4A51"/>
    <w:rsid w:val="008B1AB8"/>
    <w:rsid w:val="008F7BD9"/>
    <w:rsid w:val="009012BC"/>
    <w:rsid w:val="0090246E"/>
    <w:rsid w:val="00902B76"/>
    <w:rsid w:val="009050EB"/>
    <w:rsid w:val="00913BB5"/>
    <w:rsid w:val="00922724"/>
    <w:rsid w:val="009408F5"/>
    <w:rsid w:val="009409B6"/>
    <w:rsid w:val="00940F53"/>
    <w:rsid w:val="00940F9A"/>
    <w:rsid w:val="00985D42"/>
    <w:rsid w:val="00996D19"/>
    <w:rsid w:val="009A603F"/>
    <w:rsid w:val="009B5909"/>
    <w:rsid w:val="009C5960"/>
    <w:rsid w:val="00A341F6"/>
    <w:rsid w:val="00A47AE7"/>
    <w:rsid w:val="00A50BB1"/>
    <w:rsid w:val="00A570DE"/>
    <w:rsid w:val="00A66926"/>
    <w:rsid w:val="00A97AE8"/>
    <w:rsid w:val="00AE4D1A"/>
    <w:rsid w:val="00AF2951"/>
    <w:rsid w:val="00AF7C6B"/>
    <w:rsid w:val="00B20D5C"/>
    <w:rsid w:val="00B25BEA"/>
    <w:rsid w:val="00B428FB"/>
    <w:rsid w:val="00B76F0A"/>
    <w:rsid w:val="00B779E2"/>
    <w:rsid w:val="00B914BC"/>
    <w:rsid w:val="00BA06D6"/>
    <w:rsid w:val="00BD1369"/>
    <w:rsid w:val="00BD53FB"/>
    <w:rsid w:val="00BE5068"/>
    <w:rsid w:val="00C313D9"/>
    <w:rsid w:val="00C531A8"/>
    <w:rsid w:val="00C67F02"/>
    <w:rsid w:val="00C76E7B"/>
    <w:rsid w:val="00C827E3"/>
    <w:rsid w:val="00CD3D5E"/>
    <w:rsid w:val="00CD45A6"/>
    <w:rsid w:val="00CE0391"/>
    <w:rsid w:val="00CE733B"/>
    <w:rsid w:val="00CF6668"/>
    <w:rsid w:val="00D1797C"/>
    <w:rsid w:val="00D32045"/>
    <w:rsid w:val="00D35300"/>
    <w:rsid w:val="00D44F8C"/>
    <w:rsid w:val="00D530C4"/>
    <w:rsid w:val="00D56C46"/>
    <w:rsid w:val="00D601DF"/>
    <w:rsid w:val="00D67F83"/>
    <w:rsid w:val="00D873E2"/>
    <w:rsid w:val="00D93FDC"/>
    <w:rsid w:val="00DB67B0"/>
    <w:rsid w:val="00DC065D"/>
    <w:rsid w:val="00DE6CC9"/>
    <w:rsid w:val="00E049C9"/>
    <w:rsid w:val="00E36B67"/>
    <w:rsid w:val="00E3760A"/>
    <w:rsid w:val="00E4485B"/>
    <w:rsid w:val="00E4628E"/>
    <w:rsid w:val="00E529FE"/>
    <w:rsid w:val="00E57201"/>
    <w:rsid w:val="00E60E0F"/>
    <w:rsid w:val="00E745C2"/>
    <w:rsid w:val="00E75A5D"/>
    <w:rsid w:val="00E77EF7"/>
    <w:rsid w:val="00E970A3"/>
    <w:rsid w:val="00EC30EE"/>
    <w:rsid w:val="00ED07A2"/>
    <w:rsid w:val="00ED1C70"/>
    <w:rsid w:val="00ED4622"/>
    <w:rsid w:val="00F13F51"/>
    <w:rsid w:val="00F47C87"/>
    <w:rsid w:val="00F52F87"/>
    <w:rsid w:val="00F53010"/>
    <w:rsid w:val="00F6071F"/>
    <w:rsid w:val="00F865F6"/>
    <w:rsid w:val="00FA3D65"/>
    <w:rsid w:val="00FB53D4"/>
    <w:rsid w:val="00FE70DB"/>
    <w:rsid w:val="00FF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B069"/>
  <w15:docId w15:val="{D0654F9A-54F2-4743-A9BA-4A80BE1D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
    <w:name w:val="heading 1"/>
    <w:basedOn w:val="a"/>
    <w:next w:val="a"/>
    <w:link w:val="11"/>
    <w:uiPriority w:val="9"/>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uiPriority w:val="9"/>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List Paragraph1"/>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List Paragraph1 Знак"/>
    <w:link w:val="ae"/>
    <w:uiPriority w:val="34"/>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paragraph" w:customStyle="1" w:styleId="af9">
    <w:basedOn w:val="a"/>
    <w:next w:val="afa"/>
    <w:link w:val="afb"/>
    <w:qFormat/>
    <w:rsid w:val="008F7BD9"/>
    <w:pPr>
      <w:spacing w:after="0" w:line="240" w:lineRule="auto"/>
      <w:jc w:val="center"/>
    </w:pPr>
    <w:rPr>
      <w:rFonts w:ascii="Times New Roman" w:eastAsia="Times New Roman" w:hAnsi="Times New Roman" w:cs="Times New Roman"/>
      <w:b/>
      <w:sz w:val="28"/>
      <w:szCs w:val="28"/>
      <w:lang w:eastAsia="ru-RU"/>
    </w:rPr>
  </w:style>
  <w:style w:type="character" w:customStyle="1" w:styleId="afb">
    <w:name w:val="Название Знак"/>
    <w:link w:val="af9"/>
    <w:rsid w:val="008F7BD9"/>
    <w:rPr>
      <w:rFonts w:ascii="Times New Roman" w:eastAsia="Times New Roman" w:hAnsi="Times New Roman" w:cs="Times New Roman"/>
      <w:b/>
      <w:sz w:val="28"/>
      <w:szCs w:val="28"/>
      <w:lang w:eastAsia="ru-RU"/>
    </w:rPr>
  </w:style>
  <w:style w:type="paragraph" w:styleId="HTML">
    <w:name w:val="HTML Preformatted"/>
    <w:basedOn w:val="a"/>
    <w:link w:val="HTML0"/>
    <w:rsid w:val="008F7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8F7BD9"/>
    <w:rPr>
      <w:rFonts w:ascii="Courier New" w:eastAsia="Times New Roman" w:hAnsi="Courier New" w:cs="Times New Roman"/>
      <w:sz w:val="20"/>
      <w:szCs w:val="20"/>
      <w:lang w:val="x-none" w:eastAsia="x-none"/>
    </w:rPr>
  </w:style>
  <w:style w:type="character" w:styleId="afc">
    <w:name w:val="FollowedHyperlink"/>
    <w:uiPriority w:val="99"/>
    <w:semiHidden/>
    <w:unhideWhenUsed/>
    <w:rsid w:val="008F7BD9"/>
    <w:rPr>
      <w:color w:val="800080"/>
      <w:u w:val="single"/>
    </w:rPr>
  </w:style>
  <w:style w:type="paragraph" w:customStyle="1" w:styleId="xl65">
    <w:name w:val="xl65"/>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F7BD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8F7B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F7BD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8F7BD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F7BD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F7BD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8F7BD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8F7BD9"/>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8F7BD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8F7B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F7BD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F7B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8F7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8F7BD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8F7B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8F7B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8F7BD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8F7BD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8F7B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8F7BD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8F7B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8F7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8F7BD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8F7B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8F7B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8F7BD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f141">
    <w:name w:val="f141"/>
    <w:rsid w:val="008F7BD9"/>
    <w:rPr>
      <w:color w:val="000000"/>
      <w:sz w:val="21"/>
      <w:szCs w:val="21"/>
    </w:rPr>
  </w:style>
  <w:style w:type="character" w:customStyle="1" w:styleId="f121">
    <w:name w:val="f121"/>
    <w:rsid w:val="008F7BD9"/>
    <w:rPr>
      <w:sz w:val="18"/>
      <w:szCs w:val="18"/>
    </w:rPr>
  </w:style>
  <w:style w:type="paragraph" w:customStyle="1" w:styleId="p26">
    <w:name w:val="p26"/>
    <w:basedOn w:val="a"/>
    <w:rsid w:val="008F7BD9"/>
    <w:pPr>
      <w:spacing w:before="100" w:beforeAutospacing="1" w:after="100" w:afterAutospacing="1" w:line="240" w:lineRule="auto"/>
    </w:pPr>
    <w:rPr>
      <w:rFonts w:ascii="Cambria" w:eastAsia="Cambria" w:hAnsi="Cambria" w:cs="Cambria"/>
      <w:sz w:val="24"/>
      <w:szCs w:val="24"/>
      <w:lang w:eastAsia="ru-RU"/>
    </w:rPr>
  </w:style>
  <w:style w:type="paragraph" w:styleId="afa">
    <w:name w:val="Title"/>
    <w:basedOn w:val="a"/>
    <w:next w:val="a"/>
    <w:link w:val="afd"/>
    <w:uiPriority w:val="10"/>
    <w:qFormat/>
    <w:rsid w:val="008F7BD9"/>
    <w:pPr>
      <w:suppressAutoHyphens/>
      <w:spacing w:after="0" w:line="240" w:lineRule="auto"/>
      <w:contextualSpacing/>
    </w:pPr>
    <w:rPr>
      <w:rFonts w:asciiTheme="majorHAnsi" w:eastAsiaTheme="majorEastAsia" w:hAnsiTheme="majorHAnsi" w:cstheme="majorBidi"/>
      <w:spacing w:val="-10"/>
      <w:kern w:val="28"/>
      <w:sz w:val="56"/>
      <w:szCs w:val="56"/>
      <w:lang w:eastAsia="ar-SA"/>
    </w:rPr>
  </w:style>
  <w:style w:type="character" w:customStyle="1" w:styleId="afd">
    <w:name w:val="Заголовок Знак"/>
    <w:basedOn w:val="a0"/>
    <w:link w:val="afa"/>
    <w:uiPriority w:val="10"/>
    <w:rsid w:val="008F7BD9"/>
    <w:rPr>
      <w:rFonts w:asciiTheme="majorHAnsi" w:eastAsiaTheme="majorEastAsia" w:hAnsiTheme="majorHAnsi" w:cstheme="majorBidi"/>
      <w:spacing w:val="-10"/>
      <w:kern w:val="28"/>
      <w:sz w:val="56"/>
      <w:szCs w:val="56"/>
      <w:lang w:eastAsia="ar-SA"/>
    </w:rPr>
  </w:style>
  <w:style w:type="paragraph" w:styleId="afe">
    <w:name w:val="Revision"/>
    <w:hidden/>
    <w:uiPriority w:val="99"/>
    <w:semiHidden/>
    <w:rsid w:val="00217033"/>
    <w:pPr>
      <w:spacing w:after="0" w:line="240" w:lineRule="auto"/>
    </w:pPr>
  </w:style>
  <w:style w:type="character" w:styleId="aff">
    <w:name w:val="annotation reference"/>
    <w:basedOn w:val="a0"/>
    <w:uiPriority w:val="99"/>
    <w:semiHidden/>
    <w:unhideWhenUsed/>
    <w:rsid w:val="00840153"/>
    <w:rPr>
      <w:sz w:val="16"/>
      <w:szCs w:val="16"/>
    </w:rPr>
  </w:style>
  <w:style w:type="paragraph" w:styleId="aff0">
    <w:name w:val="annotation text"/>
    <w:basedOn w:val="a"/>
    <w:link w:val="aff1"/>
    <w:uiPriority w:val="99"/>
    <w:semiHidden/>
    <w:unhideWhenUsed/>
    <w:rsid w:val="00840153"/>
    <w:pPr>
      <w:spacing w:line="240" w:lineRule="auto"/>
    </w:pPr>
    <w:rPr>
      <w:sz w:val="20"/>
      <w:szCs w:val="20"/>
    </w:rPr>
  </w:style>
  <w:style w:type="character" w:customStyle="1" w:styleId="aff1">
    <w:name w:val="Текст примечания Знак"/>
    <w:basedOn w:val="a0"/>
    <w:link w:val="aff0"/>
    <w:uiPriority w:val="99"/>
    <w:semiHidden/>
    <w:rsid w:val="00840153"/>
    <w:rPr>
      <w:sz w:val="20"/>
      <w:szCs w:val="20"/>
    </w:rPr>
  </w:style>
  <w:style w:type="paragraph" w:styleId="aff2">
    <w:name w:val="annotation subject"/>
    <w:basedOn w:val="aff0"/>
    <w:next w:val="aff0"/>
    <w:link w:val="aff3"/>
    <w:uiPriority w:val="99"/>
    <w:semiHidden/>
    <w:unhideWhenUsed/>
    <w:rsid w:val="00840153"/>
    <w:rPr>
      <w:b/>
      <w:bCs/>
    </w:rPr>
  </w:style>
  <w:style w:type="character" w:customStyle="1" w:styleId="aff3">
    <w:name w:val="Тема примечания Знак"/>
    <w:basedOn w:val="aff1"/>
    <w:link w:val="aff2"/>
    <w:uiPriority w:val="99"/>
    <w:semiHidden/>
    <w:rsid w:val="00840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025D4-19C0-4ABF-9684-E601AC2E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7967</Words>
  <Characters>45412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Центр Авангард</cp:lastModifiedBy>
  <cp:revision>2</cp:revision>
  <cp:lastPrinted>2021-01-12T07:54:00Z</cp:lastPrinted>
  <dcterms:created xsi:type="dcterms:W3CDTF">2022-12-02T12:19:00Z</dcterms:created>
  <dcterms:modified xsi:type="dcterms:W3CDTF">2022-12-02T12:19:00Z</dcterms:modified>
</cp:coreProperties>
</file>